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1C88" w14:textId="77777777" w:rsidR="003F300D" w:rsidRPr="00541678" w:rsidRDefault="003F300D" w:rsidP="003F300D">
      <w:pPr>
        <w:pStyle w:val="Pealkiri1"/>
        <w:spacing w:before="0" w:line="240" w:lineRule="auto"/>
        <w:jc w:val="right"/>
        <w:rPr>
          <w:rFonts w:eastAsiaTheme="minorHAnsi" w:cstheme="minorBidi"/>
          <w:b w:val="0"/>
          <w:sz w:val="24"/>
          <w:szCs w:val="24"/>
        </w:rPr>
      </w:pPr>
      <w:r w:rsidRPr="00F32ABB">
        <w:rPr>
          <w:rFonts w:eastAsiaTheme="minorHAnsi" w:cstheme="minorBidi"/>
          <w:b w:val="0"/>
          <w:sz w:val="24"/>
          <w:szCs w:val="24"/>
        </w:rPr>
        <w:t>EELNÕU</w:t>
      </w:r>
    </w:p>
    <w:p w14:paraId="05305A49" w14:textId="4723C358" w:rsidR="003F300D" w:rsidRPr="00541678" w:rsidRDefault="00D865C3" w:rsidP="003F300D">
      <w:pPr>
        <w:spacing w:after="0" w:line="240" w:lineRule="auto"/>
        <w:jc w:val="right"/>
        <w:rPr>
          <w:szCs w:val="24"/>
        </w:rPr>
      </w:pPr>
      <w:r>
        <w:rPr>
          <w:szCs w:val="24"/>
        </w:rPr>
        <w:t>Märts</w:t>
      </w:r>
      <w:r w:rsidR="003F300D" w:rsidRPr="00541678">
        <w:rPr>
          <w:szCs w:val="24"/>
        </w:rPr>
        <w:t>, 202</w:t>
      </w:r>
      <w:r w:rsidR="003F300D">
        <w:rPr>
          <w:szCs w:val="24"/>
        </w:rPr>
        <w:t>4</w:t>
      </w:r>
    </w:p>
    <w:p w14:paraId="2B0463EF" w14:textId="77777777" w:rsidR="003F300D" w:rsidRDefault="003F300D" w:rsidP="003F300D">
      <w:pPr>
        <w:jc w:val="center"/>
      </w:pPr>
    </w:p>
    <w:p w14:paraId="49377FA4" w14:textId="426BC825" w:rsidR="00A41228" w:rsidRDefault="003F300D" w:rsidP="006F2E99">
      <w:pPr>
        <w:jc w:val="center"/>
        <w:rPr>
          <w:b/>
          <w:bCs/>
          <w:sz w:val="32"/>
          <w:szCs w:val="32"/>
        </w:rPr>
      </w:pPr>
      <w:r w:rsidRPr="007E5040">
        <w:rPr>
          <w:b/>
          <w:bCs/>
          <w:sz w:val="32"/>
          <w:szCs w:val="32"/>
        </w:rPr>
        <w:t xml:space="preserve">Euro kasutusele võtmise seaduse ja sellega seonduvalt teiste seaduste muutmise seadus </w:t>
      </w:r>
    </w:p>
    <w:p w14:paraId="7D3E03C8" w14:textId="77777777" w:rsidR="006F2E99" w:rsidRDefault="006F2E99" w:rsidP="006F2E99">
      <w:pPr>
        <w:rPr>
          <w:b/>
          <w:bCs/>
          <w:sz w:val="32"/>
          <w:szCs w:val="32"/>
        </w:rPr>
      </w:pPr>
    </w:p>
    <w:p w14:paraId="4B11674B" w14:textId="77777777" w:rsidR="003F300D" w:rsidRDefault="003F300D" w:rsidP="003F300D">
      <w:pPr>
        <w:spacing w:after="0" w:line="240" w:lineRule="auto"/>
        <w:rPr>
          <w:rFonts w:cs="Times New Roman"/>
          <w:b/>
          <w:szCs w:val="24"/>
        </w:rPr>
      </w:pPr>
      <w:r w:rsidRPr="00BE6D62">
        <w:rPr>
          <w:rFonts w:cs="Times New Roman"/>
          <w:b/>
          <w:szCs w:val="24"/>
        </w:rPr>
        <w:t xml:space="preserve">§ 1. </w:t>
      </w:r>
      <w:r>
        <w:rPr>
          <w:rFonts w:cs="Times New Roman"/>
          <w:b/>
          <w:szCs w:val="24"/>
        </w:rPr>
        <w:t>Euro kasutusele võtmise seaduse muutmine</w:t>
      </w:r>
    </w:p>
    <w:p w14:paraId="75B49783" w14:textId="77777777" w:rsidR="003F300D" w:rsidRDefault="003F300D" w:rsidP="003F300D">
      <w:pPr>
        <w:spacing w:after="0" w:line="240" w:lineRule="auto"/>
        <w:jc w:val="both"/>
        <w:rPr>
          <w:rFonts w:cs="Times New Roman"/>
          <w:b/>
          <w:szCs w:val="24"/>
        </w:rPr>
      </w:pPr>
    </w:p>
    <w:p w14:paraId="2C2572AE" w14:textId="77777777" w:rsidR="003F300D" w:rsidRDefault="003F300D" w:rsidP="003F300D">
      <w:pPr>
        <w:spacing w:after="0" w:line="240" w:lineRule="auto"/>
        <w:jc w:val="both"/>
        <w:rPr>
          <w:rFonts w:cs="Times New Roman"/>
          <w:bCs/>
          <w:szCs w:val="24"/>
        </w:rPr>
      </w:pPr>
      <w:r w:rsidRPr="007E5040">
        <w:rPr>
          <w:rFonts w:cs="Times New Roman"/>
          <w:bCs/>
          <w:szCs w:val="24"/>
        </w:rPr>
        <w:t>Euro kasutusele võtmise seaduses tehakse järgmised muudatused:</w:t>
      </w:r>
    </w:p>
    <w:p w14:paraId="33AD3AE1" w14:textId="77777777" w:rsidR="003F300D" w:rsidRDefault="003F300D" w:rsidP="003F300D">
      <w:pPr>
        <w:spacing w:after="0" w:line="240" w:lineRule="auto"/>
        <w:jc w:val="both"/>
        <w:rPr>
          <w:rFonts w:cs="Times New Roman"/>
          <w:bCs/>
          <w:szCs w:val="24"/>
        </w:rPr>
      </w:pPr>
    </w:p>
    <w:p w14:paraId="3F3B3866" w14:textId="77777777" w:rsidR="00DD5805" w:rsidRDefault="003F300D" w:rsidP="003F300D">
      <w:pPr>
        <w:spacing w:after="0" w:line="240" w:lineRule="auto"/>
        <w:jc w:val="both"/>
        <w:rPr>
          <w:rFonts w:cs="Times New Roman"/>
          <w:bCs/>
          <w:szCs w:val="24"/>
        </w:rPr>
      </w:pPr>
      <w:r w:rsidRPr="00EF4E18">
        <w:rPr>
          <w:rFonts w:cs="Times New Roman"/>
          <w:b/>
          <w:szCs w:val="24"/>
        </w:rPr>
        <w:t xml:space="preserve">1) </w:t>
      </w:r>
      <w:r w:rsidRPr="00EF4E18">
        <w:rPr>
          <w:rFonts w:cs="Times New Roman"/>
          <w:bCs/>
          <w:szCs w:val="24"/>
        </w:rPr>
        <w:t xml:space="preserve">seaduse </w:t>
      </w:r>
      <w:r>
        <w:rPr>
          <w:rFonts w:cs="Times New Roman"/>
          <w:bCs/>
          <w:szCs w:val="24"/>
        </w:rPr>
        <w:t>pealkir</w:t>
      </w:r>
      <w:r w:rsidR="00DD5805">
        <w:rPr>
          <w:rFonts w:cs="Times New Roman"/>
          <w:bCs/>
          <w:szCs w:val="24"/>
        </w:rPr>
        <w:t>i muudetakse ja sõnastatakse järgmiselt:</w:t>
      </w:r>
    </w:p>
    <w:p w14:paraId="6472A1A8" w14:textId="77777777" w:rsidR="00DD5805" w:rsidRDefault="00DD5805" w:rsidP="003F300D">
      <w:pPr>
        <w:spacing w:after="0" w:line="240" w:lineRule="auto"/>
        <w:jc w:val="both"/>
        <w:rPr>
          <w:rFonts w:cs="Times New Roman"/>
          <w:bCs/>
          <w:szCs w:val="24"/>
        </w:rPr>
      </w:pPr>
    </w:p>
    <w:p w14:paraId="17B89006" w14:textId="3D39A042" w:rsidR="003F300D" w:rsidRDefault="00DD5805" w:rsidP="003F300D">
      <w:pPr>
        <w:spacing w:after="0" w:line="240" w:lineRule="auto"/>
        <w:jc w:val="both"/>
      </w:pPr>
      <w:r>
        <w:rPr>
          <w:rFonts w:cs="Times New Roman"/>
          <w:bCs/>
          <w:szCs w:val="24"/>
        </w:rPr>
        <w:t>„</w:t>
      </w:r>
      <w:r w:rsidRPr="001B0A36">
        <w:rPr>
          <w:rFonts w:cs="Times New Roman"/>
          <w:b/>
          <w:szCs w:val="24"/>
        </w:rPr>
        <w:t>Euro kasutusele võtmise ja</w:t>
      </w:r>
      <w:r w:rsidR="003F300D" w:rsidRPr="001B0A36">
        <w:rPr>
          <w:rFonts w:cs="Times New Roman"/>
          <w:b/>
          <w:szCs w:val="24"/>
        </w:rPr>
        <w:t xml:space="preserve"> </w:t>
      </w:r>
      <w:r w:rsidR="003F300D" w:rsidRPr="001B0A36">
        <w:rPr>
          <w:b/>
        </w:rPr>
        <w:t>eurodes tehtavate sularahamaksete arveldamise</w:t>
      </w:r>
      <w:r w:rsidRPr="001B0A36">
        <w:rPr>
          <w:b/>
        </w:rPr>
        <w:t xml:space="preserve"> seadus</w:t>
      </w:r>
      <w:r w:rsidR="003F300D">
        <w:t>“;</w:t>
      </w:r>
    </w:p>
    <w:p w14:paraId="1E79F832" w14:textId="77777777" w:rsidR="003F300D" w:rsidRDefault="003F300D" w:rsidP="003F300D">
      <w:pPr>
        <w:spacing w:after="0" w:line="240" w:lineRule="auto"/>
        <w:jc w:val="both"/>
      </w:pPr>
    </w:p>
    <w:p w14:paraId="48334A9D" w14:textId="0CB63EA3" w:rsidR="003F300D" w:rsidRPr="001B0A36" w:rsidRDefault="003F300D" w:rsidP="003F300D">
      <w:pPr>
        <w:spacing w:after="0" w:line="240" w:lineRule="auto"/>
        <w:jc w:val="both"/>
        <w:rPr>
          <w:rFonts w:cs="Times New Roman"/>
          <w:szCs w:val="24"/>
        </w:rPr>
      </w:pPr>
      <w:r w:rsidRPr="001B0A36">
        <w:rPr>
          <w:rFonts w:cs="Times New Roman"/>
          <w:b/>
          <w:bCs/>
          <w:szCs w:val="24"/>
        </w:rPr>
        <w:t>2)</w:t>
      </w:r>
      <w:r w:rsidRPr="001B0A36">
        <w:rPr>
          <w:rFonts w:cs="Times New Roman"/>
          <w:szCs w:val="24"/>
        </w:rPr>
        <w:t xml:space="preserve"> paragrahvi</w:t>
      </w:r>
      <w:r w:rsidR="001B0A36" w:rsidRPr="001B0A36">
        <w:rPr>
          <w:rFonts w:cs="Times New Roman"/>
          <w:szCs w:val="24"/>
        </w:rPr>
        <w:t>s</w:t>
      </w:r>
      <w:r w:rsidRPr="001B0A36">
        <w:rPr>
          <w:rFonts w:cs="Times New Roman"/>
          <w:szCs w:val="24"/>
        </w:rPr>
        <w:t xml:space="preserve"> 1 </w:t>
      </w:r>
      <w:r w:rsidR="001B0A36" w:rsidRPr="001B0A36">
        <w:rPr>
          <w:rStyle w:val="cf01"/>
          <w:rFonts w:ascii="Times New Roman" w:hAnsi="Times New Roman" w:cs="Times New Roman"/>
          <w:sz w:val="24"/>
          <w:szCs w:val="24"/>
        </w:rPr>
        <w:t xml:space="preserve">asendatakse sõnad </w:t>
      </w:r>
      <w:ins w:id="0" w:author="Merike Koppel JM" w:date="2024-03-07T08:30:00Z">
        <w:r w:rsidR="000C53E3">
          <w:rPr>
            <w:rStyle w:val="cf01"/>
            <w:rFonts w:ascii="Times New Roman" w:hAnsi="Times New Roman" w:cs="Times New Roman"/>
            <w:sz w:val="24"/>
            <w:szCs w:val="24"/>
          </w:rPr>
          <w:t>„</w:t>
        </w:r>
      </w:ins>
      <w:del w:id="1" w:author="Merike Koppel JM" w:date="2024-03-07T08:30:00Z">
        <w:r w:rsidR="001B0A36" w:rsidRPr="001B0A36" w:rsidDel="000C53E3">
          <w:rPr>
            <w:rStyle w:val="cf01"/>
            <w:rFonts w:ascii="Times New Roman" w:hAnsi="Times New Roman" w:cs="Times New Roman"/>
            <w:sz w:val="24"/>
            <w:szCs w:val="24"/>
          </w:rPr>
          <w:delText>"</w:delText>
        </w:r>
      </w:del>
      <w:r w:rsidR="001B0A36" w:rsidRPr="001B0A36">
        <w:rPr>
          <w:rStyle w:val="cf01"/>
          <w:rFonts w:ascii="Times New Roman" w:hAnsi="Times New Roman" w:cs="Times New Roman"/>
          <w:sz w:val="24"/>
          <w:szCs w:val="24"/>
        </w:rPr>
        <w:t>kõrvaldamist ning krooni ja euro paralleelkäivet</w:t>
      </w:r>
      <w:ins w:id="2" w:author="Merike Koppel JM" w:date="2024-03-07T08:30:00Z">
        <w:r w:rsidR="000C53E3">
          <w:rPr>
            <w:rStyle w:val="cf01"/>
            <w:rFonts w:ascii="Times New Roman" w:hAnsi="Times New Roman" w:cs="Times New Roman"/>
            <w:sz w:val="24"/>
            <w:szCs w:val="24"/>
          </w:rPr>
          <w:t>“</w:t>
        </w:r>
      </w:ins>
      <w:del w:id="3" w:author="Merike Koppel JM" w:date="2024-03-07T08:30:00Z">
        <w:r w:rsidR="001B0A36" w:rsidRPr="001B0A36" w:rsidDel="000C53E3">
          <w:rPr>
            <w:rStyle w:val="cf01"/>
            <w:rFonts w:ascii="Times New Roman" w:hAnsi="Times New Roman" w:cs="Times New Roman"/>
            <w:sz w:val="24"/>
            <w:szCs w:val="24"/>
          </w:rPr>
          <w:delText>"</w:delText>
        </w:r>
      </w:del>
      <w:r w:rsidR="001B0A36" w:rsidRPr="001B0A36">
        <w:rPr>
          <w:rStyle w:val="cf01"/>
          <w:rFonts w:ascii="Times New Roman" w:hAnsi="Times New Roman" w:cs="Times New Roman"/>
          <w:sz w:val="24"/>
          <w:szCs w:val="24"/>
        </w:rPr>
        <w:t xml:space="preserve"> sõnadega </w:t>
      </w:r>
      <w:del w:id="4" w:author="Merike Koppel JM" w:date="2024-03-07T08:30:00Z">
        <w:r w:rsidR="001B0A36" w:rsidRPr="001B0A36" w:rsidDel="000C53E3">
          <w:rPr>
            <w:rStyle w:val="cf01"/>
            <w:rFonts w:ascii="Times New Roman" w:hAnsi="Times New Roman" w:cs="Times New Roman"/>
            <w:sz w:val="24"/>
            <w:szCs w:val="24"/>
          </w:rPr>
          <w:delText>"</w:delText>
        </w:r>
      </w:del>
      <w:ins w:id="5" w:author="Merike Koppel JM" w:date="2024-03-07T08:30:00Z">
        <w:r w:rsidR="000C53E3">
          <w:rPr>
            <w:rStyle w:val="cf01"/>
            <w:rFonts w:ascii="Times New Roman" w:hAnsi="Times New Roman" w:cs="Times New Roman"/>
            <w:sz w:val="24"/>
            <w:szCs w:val="24"/>
          </w:rPr>
          <w:t>„</w:t>
        </w:r>
      </w:ins>
      <w:r w:rsidR="001B0A36" w:rsidRPr="001B0A36">
        <w:rPr>
          <w:rStyle w:val="cf01"/>
          <w:rFonts w:ascii="Times New Roman" w:hAnsi="Times New Roman" w:cs="Times New Roman"/>
          <w:sz w:val="24"/>
          <w:szCs w:val="24"/>
        </w:rPr>
        <w:t>kõrvaldamist, krooni ja euro paralleelkäivet ning eurodes tehtavate sularahamaksete arveldamist</w:t>
      </w:r>
      <w:ins w:id="6" w:author="Merike Koppel JM" w:date="2024-03-07T08:30:00Z">
        <w:r w:rsidR="000C53E3">
          <w:rPr>
            <w:rStyle w:val="cf01"/>
            <w:rFonts w:ascii="Times New Roman" w:hAnsi="Times New Roman" w:cs="Times New Roman"/>
            <w:sz w:val="24"/>
            <w:szCs w:val="24"/>
          </w:rPr>
          <w:t>“</w:t>
        </w:r>
      </w:ins>
      <w:del w:id="7" w:author="Merike Koppel JM" w:date="2024-03-07T08:30:00Z">
        <w:r w:rsidR="001B0A36" w:rsidRPr="001B0A36" w:rsidDel="000C53E3">
          <w:rPr>
            <w:rStyle w:val="cf01"/>
            <w:rFonts w:ascii="Times New Roman" w:hAnsi="Times New Roman" w:cs="Times New Roman"/>
            <w:sz w:val="24"/>
            <w:szCs w:val="24"/>
          </w:rPr>
          <w:delText>"</w:delText>
        </w:r>
      </w:del>
      <w:r w:rsidR="001B0A36" w:rsidRPr="001B0A36">
        <w:rPr>
          <w:rStyle w:val="cf01"/>
          <w:rFonts w:ascii="Times New Roman" w:hAnsi="Times New Roman" w:cs="Times New Roman"/>
          <w:sz w:val="24"/>
          <w:szCs w:val="24"/>
        </w:rPr>
        <w:t>;</w:t>
      </w:r>
    </w:p>
    <w:p w14:paraId="5DC1DE96" w14:textId="77777777" w:rsidR="003F300D" w:rsidRDefault="003F300D" w:rsidP="003F300D">
      <w:pPr>
        <w:spacing w:after="0" w:line="240" w:lineRule="auto"/>
        <w:jc w:val="both"/>
        <w:rPr>
          <w:rFonts w:cs="Times New Roman"/>
          <w:b/>
          <w:szCs w:val="24"/>
        </w:rPr>
      </w:pPr>
    </w:p>
    <w:p w14:paraId="71851920" w14:textId="5C84AF6D" w:rsidR="003F300D" w:rsidRDefault="003F300D" w:rsidP="003F300D">
      <w:pPr>
        <w:jc w:val="both"/>
      </w:pPr>
      <w:r>
        <w:rPr>
          <w:rFonts w:cs="Times New Roman"/>
          <w:b/>
          <w:szCs w:val="24"/>
        </w:rPr>
        <w:t>3</w:t>
      </w:r>
      <w:bookmarkStart w:id="8" w:name="_Hlk155630220"/>
      <w:r>
        <w:rPr>
          <w:rFonts w:cs="Times New Roman"/>
          <w:b/>
          <w:szCs w:val="24"/>
        </w:rPr>
        <w:t xml:space="preserve">) </w:t>
      </w:r>
      <w:r w:rsidRPr="00A000CF">
        <w:rPr>
          <w:rFonts w:cs="Times New Roman"/>
          <w:bCs/>
          <w:szCs w:val="24"/>
        </w:rPr>
        <w:t xml:space="preserve">seadust täiendatakse </w:t>
      </w:r>
      <w:r w:rsidRPr="00A000CF">
        <w:rPr>
          <w:bCs/>
        </w:rPr>
        <w:t>1</w:t>
      </w:r>
      <w:r w:rsidRPr="00A000CF">
        <w:rPr>
          <w:bCs/>
          <w:vertAlign w:val="superscript"/>
        </w:rPr>
        <w:t>1</w:t>
      </w:r>
      <w:r w:rsidR="0021099F">
        <w:rPr>
          <w:bCs/>
        </w:rPr>
        <w:t xml:space="preserve">. </w:t>
      </w:r>
      <w:r w:rsidR="0021099F" w:rsidRPr="00A000CF">
        <w:rPr>
          <w:bCs/>
        </w:rPr>
        <w:t xml:space="preserve">peatükiga </w:t>
      </w:r>
      <w:r w:rsidRPr="00A000CF">
        <w:rPr>
          <w:bCs/>
        </w:rPr>
        <w:t>järgmises sõnastuses:</w:t>
      </w:r>
    </w:p>
    <w:p w14:paraId="1A21CB67" w14:textId="77777777" w:rsidR="003F300D" w:rsidRDefault="003F300D" w:rsidP="003F300D">
      <w:pPr>
        <w:spacing w:after="0" w:line="240" w:lineRule="auto"/>
        <w:jc w:val="center"/>
        <w:rPr>
          <w:rFonts w:cs="Times New Roman"/>
          <w:b/>
          <w:szCs w:val="24"/>
        </w:rPr>
      </w:pPr>
      <w:r w:rsidRPr="00B2686A">
        <w:rPr>
          <w:rFonts w:cs="Times New Roman"/>
          <w:bCs/>
          <w:szCs w:val="24"/>
          <w:rPrChange w:id="9" w:author="Kärt Voor" w:date="2024-03-08T13:02:00Z">
            <w:rPr>
              <w:rFonts w:cs="Times New Roman"/>
              <w:b/>
              <w:szCs w:val="24"/>
            </w:rPr>
          </w:rPrChange>
        </w:rPr>
        <w:t>„</w:t>
      </w:r>
      <w:r>
        <w:rPr>
          <w:rFonts w:cs="Times New Roman"/>
          <w:b/>
          <w:szCs w:val="24"/>
        </w:rPr>
        <w:t>1</w:t>
      </w:r>
      <w:r>
        <w:rPr>
          <w:rFonts w:cs="Times New Roman"/>
          <w:b/>
          <w:szCs w:val="24"/>
          <w:vertAlign w:val="superscript"/>
        </w:rPr>
        <w:t>1</w:t>
      </w:r>
      <w:r>
        <w:rPr>
          <w:rFonts w:cs="Times New Roman"/>
          <w:b/>
          <w:szCs w:val="24"/>
        </w:rPr>
        <w:t>. peatükk</w:t>
      </w:r>
    </w:p>
    <w:p w14:paraId="1D84DBC1" w14:textId="77777777" w:rsidR="003F300D" w:rsidRDefault="003F300D" w:rsidP="003F300D">
      <w:pPr>
        <w:spacing w:after="0" w:line="240" w:lineRule="auto"/>
        <w:jc w:val="center"/>
        <w:rPr>
          <w:rFonts w:cs="Times New Roman"/>
          <w:b/>
          <w:szCs w:val="24"/>
        </w:rPr>
      </w:pPr>
      <w:commentRangeStart w:id="10"/>
      <w:r>
        <w:rPr>
          <w:rFonts w:cs="Times New Roman"/>
          <w:b/>
          <w:szCs w:val="24"/>
        </w:rPr>
        <w:t>EURODES TEHTAVATE SULARAHAMAKSETE ARVELDAMINE</w:t>
      </w:r>
      <w:commentRangeEnd w:id="10"/>
      <w:r w:rsidR="00276248">
        <w:rPr>
          <w:rStyle w:val="Kommentaariviide"/>
        </w:rPr>
        <w:commentReference w:id="10"/>
      </w:r>
    </w:p>
    <w:bookmarkEnd w:id="8"/>
    <w:p w14:paraId="0CEF2A79" w14:textId="77777777" w:rsidR="003F300D" w:rsidRDefault="003F300D" w:rsidP="003F300D">
      <w:pPr>
        <w:spacing w:after="0" w:line="240" w:lineRule="auto"/>
        <w:jc w:val="center"/>
        <w:rPr>
          <w:rFonts w:cs="Times New Roman"/>
          <w:b/>
          <w:szCs w:val="24"/>
        </w:rPr>
      </w:pPr>
    </w:p>
    <w:p w14:paraId="4E3D0FA4" w14:textId="77777777" w:rsidR="003F300D" w:rsidRPr="00A000CF" w:rsidRDefault="003F300D" w:rsidP="003F300D">
      <w:pPr>
        <w:spacing w:after="0" w:line="240" w:lineRule="auto"/>
        <w:rPr>
          <w:rFonts w:cs="Times New Roman"/>
          <w:b/>
          <w:szCs w:val="24"/>
        </w:rPr>
      </w:pPr>
      <w:r>
        <w:rPr>
          <w:rFonts w:cs="Times New Roman"/>
          <w:b/>
          <w:szCs w:val="24"/>
        </w:rPr>
        <w:t>§ 5</w:t>
      </w:r>
      <w:r>
        <w:rPr>
          <w:rFonts w:cs="Times New Roman"/>
          <w:b/>
          <w:szCs w:val="24"/>
          <w:vertAlign w:val="superscript"/>
        </w:rPr>
        <w:t>1</w:t>
      </w:r>
      <w:r>
        <w:rPr>
          <w:rFonts w:cs="Times New Roman"/>
          <w:b/>
          <w:szCs w:val="24"/>
        </w:rPr>
        <w:t xml:space="preserve">. </w:t>
      </w:r>
      <w:r w:rsidRPr="00A000CF">
        <w:rPr>
          <w:b/>
          <w:bCs/>
        </w:rPr>
        <w:t>Lõpphinna ümardamine sularahamaksetes</w:t>
      </w:r>
    </w:p>
    <w:p w14:paraId="178DDC73" w14:textId="77777777" w:rsidR="003F300D" w:rsidRDefault="003F300D" w:rsidP="005C711E">
      <w:pPr>
        <w:spacing w:after="0" w:line="240" w:lineRule="auto"/>
        <w:jc w:val="both"/>
      </w:pPr>
    </w:p>
    <w:p w14:paraId="384EE166" w14:textId="0BBF4A09" w:rsidR="003F300D" w:rsidRDefault="003F300D" w:rsidP="00A92C39">
      <w:pPr>
        <w:spacing w:after="0" w:line="240" w:lineRule="auto"/>
        <w:jc w:val="both"/>
      </w:pPr>
      <w:r>
        <w:t xml:space="preserve">(1) </w:t>
      </w:r>
      <w:r w:rsidR="005033D3">
        <w:t>Füüsilises müügikohas e</w:t>
      </w:r>
      <w:r>
        <w:t>urodes tehtavate sularahamaksete arveldamisel ümardatakse tasu</w:t>
      </w:r>
      <w:r w:rsidR="00FC77D9">
        <w:t>tav</w:t>
      </w:r>
      <w:r>
        <w:t xml:space="preserve"> lõpphind viie sendiga täisarvuliselt jaguva summani:</w:t>
      </w:r>
    </w:p>
    <w:p w14:paraId="4529D3AE" w14:textId="18DBF166" w:rsidR="003F300D" w:rsidRDefault="003F300D" w:rsidP="00A92C39">
      <w:pPr>
        <w:spacing w:after="0" w:line="240" w:lineRule="auto"/>
        <w:jc w:val="both"/>
      </w:pPr>
      <w:r>
        <w:t>1) ülespoole, kui kauba või teenuse lõpphind lõp</w:t>
      </w:r>
      <w:r w:rsidR="00DC674F">
        <w:t>eb</w:t>
      </w:r>
      <w:r>
        <w:t xml:space="preserve"> </w:t>
      </w:r>
      <w:r w:rsidR="00FC77D9">
        <w:t xml:space="preserve">enne ümardamist </w:t>
      </w:r>
      <w:r>
        <w:t>kolme, nelja, kaheksa või üheksa sendiga;</w:t>
      </w:r>
    </w:p>
    <w:p w14:paraId="6EBADB9C" w14:textId="77777777" w:rsidR="008367EB" w:rsidRDefault="003F300D" w:rsidP="008367EB">
      <w:pPr>
        <w:spacing w:after="0" w:line="240" w:lineRule="auto"/>
        <w:jc w:val="both"/>
      </w:pPr>
      <w:r>
        <w:t>2) allapoole, kui kauba või teenuse lõpphind lõp</w:t>
      </w:r>
      <w:r w:rsidR="00571467">
        <w:t>eb</w:t>
      </w:r>
      <w:r>
        <w:t xml:space="preserve"> </w:t>
      </w:r>
      <w:r w:rsidR="00FC77D9">
        <w:t xml:space="preserve">enne ümardamist </w:t>
      </w:r>
      <w:r>
        <w:t>ühe, kahe, kuue või seitsme sendiga.</w:t>
      </w:r>
    </w:p>
    <w:p w14:paraId="25274BDA" w14:textId="77777777" w:rsidR="008367EB" w:rsidRDefault="008367EB" w:rsidP="008367EB">
      <w:pPr>
        <w:spacing w:after="0" w:line="240" w:lineRule="auto"/>
        <w:jc w:val="both"/>
      </w:pPr>
    </w:p>
    <w:p w14:paraId="1B9B3ADB" w14:textId="7153BE86" w:rsidR="003E049B" w:rsidRPr="00E62A1C" w:rsidRDefault="008367EB" w:rsidP="008367EB">
      <w:pPr>
        <w:spacing w:after="0" w:line="240" w:lineRule="auto"/>
        <w:jc w:val="both"/>
      </w:pPr>
      <w:r w:rsidRPr="00E62A1C">
        <w:t xml:space="preserve">(2) </w:t>
      </w:r>
      <w:r w:rsidRPr="00E62A1C">
        <w:rPr>
          <w:rFonts w:cs="Times New Roman"/>
          <w:szCs w:val="24"/>
        </w:rPr>
        <w:t xml:space="preserve">Kui </w:t>
      </w:r>
      <w:r w:rsidR="00E403DB" w:rsidRPr="00E62A1C">
        <w:rPr>
          <w:rFonts w:cs="Times New Roman"/>
          <w:szCs w:val="24"/>
        </w:rPr>
        <w:t>füüsilises müügi</w:t>
      </w:r>
      <w:r w:rsidRPr="00E62A1C">
        <w:rPr>
          <w:rFonts w:cs="Times New Roman"/>
          <w:szCs w:val="24"/>
        </w:rPr>
        <w:t>kohas tasutakse kaupade või teenuste eest korraga nii sularahas kui ka muu maksevahendiga, ümardatakse ainult sularahamakse summa ning seda juhul, kui see on viimane makse.</w:t>
      </w:r>
    </w:p>
    <w:p w14:paraId="71B492C8" w14:textId="77777777" w:rsidR="00CB12C2" w:rsidRPr="00276248" w:rsidRDefault="00CB12C2" w:rsidP="00CB12C2">
      <w:pPr>
        <w:spacing w:after="0" w:line="240" w:lineRule="auto"/>
        <w:jc w:val="both"/>
        <w:rPr>
          <w:highlight w:val="yellow"/>
        </w:rPr>
      </w:pPr>
    </w:p>
    <w:p w14:paraId="68A3ECCD" w14:textId="00EBA220" w:rsidR="00CB12C2" w:rsidRDefault="00CB12C2" w:rsidP="00CB12C2">
      <w:pPr>
        <w:spacing w:after="0" w:line="240" w:lineRule="auto"/>
        <w:jc w:val="both"/>
      </w:pPr>
      <w:r w:rsidRPr="00E62A1C">
        <w:t>(</w:t>
      </w:r>
      <w:r w:rsidR="0049335E" w:rsidRPr="00E62A1C">
        <w:t>3</w:t>
      </w:r>
      <w:r w:rsidRPr="00E62A1C">
        <w:t>) Tasutavat lõpphinda ei ümardata, kui see on väiksem kui kolm senti</w:t>
      </w:r>
      <w:r w:rsidR="00500ED8" w:rsidRPr="00E62A1C">
        <w:t xml:space="preserve"> või kui </w:t>
      </w:r>
      <w:r w:rsidR="0049335E" w:rsidRPr="00E62A1C">
        <w:t>maksmisel kasutatakse muud maksevahendit kui sularaha.</w:t>
      </w:r>
      <w:r w:rsidR="0049335E">
        <w:t xml:space="preserve"> </w:t>
      </w:r>
    </w:p>
    <w:p w14:paraId="5B0DB2CD" w14:textId="77777777" w:rsidR="008367EB" w:rsidRDefault="008367EB" w:rsidP="006020F4">
      <w:pPr>
        <w:pStyle w:val="Default"/>
        <w:jc w:val="both"/>
        <w:rPr>
          <w:rFonts w:ascii="Times New Roman" w:hAnsi="Times New Roman" w:cs="Times New Roman"/>
        </w:rPr>
      </w:pPr>
    </w:p>
    <w:p w14:paraId="136DA90D" w14:textId="09B638BD" w:rsidR="006020F4" w:rsidRPr="006020F4" w:rsidRDefault="006020F4" w:rsidP="006020F4">
      <w:pPr>
        <w:pStyle w:val="Default"/>
        <w:jc w:val="both"/>
        <w:rPr>
          <w:rFonts w:ascii="Times New Roman" w:hAnsi="Times New Roman" w:cs="Times New Roman"/>
        </w:rPr>
      </w:pPr>
      <w:r w:rsidRPr="006020F4">
        <w:rPr>
          <w:rFonts w:ascii="Times New Roman" w:hAnsi="Times New Roman" w:cs="Times New Roman"/>
        </w:rPr>
        <w:t>(</w:t>
      </w:r>
      <w:r w:rsidR="00500ED8">
        <w:rPr>
          <w:rFonts w:ascii="Times New Roman" w:hAnsi="Times New Roman" w:cs="Times New Roman"/>
        </w:rPr>
        <w:t>4</w:t>
      </w:r>
      <w:r w:rsidRPr="006020F4">
        <w:rPr>
          <w:rFonts w:ascii="Times New Roman" w:hAnsi="Times New Roman" w:cs="Times New Roman"/>
        </w:rPr>
        <w:t xml:space="preserve">) Käesoleva paragrahvi lõikes 1 sätestatu kehtib ka füüsilisest müügikohast ostetud kauba tagastamisel ja osutatud teenuse eest makstud raha tagastamisel sularahas siis, kui ostetud kauba või osutatud teenuse eest tasuti sularahas. </w:t>
      </w:r>
      <w:r w:rsidR="00333816">
        <w:rPr>
          <w:rFonts w:ascii="Times New Roman" w:hAnsi="Times New Roman" w:cs="Times New Roman"/>
        </w:rPr>
        <w:t>K</w:t>
      </w:r>
      <w:r w:rsidRPr="006020F4">
        <w:rPr>
          <w:rFonts w:ascii="Times New Roman" w:hAnsi="Times New Roman" w:cs="Times New Roman"/>
        </w:rPr>
        <w:t xml:space="preserve">ui tagastatava kauba või osutatud teenuse eest </w:t>
      </w:r>
      <w:r w:rsidRPr="008367EB">
        <w:rPr>
          <w:rFonts w:ascii="Times New Roman" w:hAnsi="Times New Roman" w:cs="Times New Roman"/>
          <w:color w:val="auto"/>
        </w:rPr>
        <w:t xml:space="preserve">tasuti </w:t>
      </w:r>
      <w:r w:rsidR="008367EB" w:rsidRPr="008367EB">
        <w:rPr>
          <w:rFonts w:ascii="Times New Roman" w:hAnsi="Times New Roman" w:cs="Times New Roman"/>
          <w:color w:val="auto"/>
        </w:rPr>
        <w:t>muu maksevahendiga</w:t>
      </w:r>
      <w:r w:rsidRPr="008367EB">
        <w:rPr>
          <w:rFonts w:ascii="Times New Roman" w:hAnsi="Times New Roman" w:cs="Times New Roman"/>
          <w:color w:val="auto"/>
        </w:rPr>
        <w:t xml:space="preserve">, </w:t>
      </w:r>
      <w:ins w:id="11" w:author="Merike Koppel JM" w:date="2024-03-07T08:59:00Z">
        <w:r w:rsidR="00D87D55">
          <w:rPr>
            <w:rFonts w:ascii="Times New Roman" w:hAnsi="Times New Roman" w:cs="Times New Roman"/>
            <w:color w:val="auto"/>
          </w:rPr>
          <w:t xml:space="preserve">siis </w:t>
        </w:r>
      </w:ins>
      <w:r w:rsidRPr="006020F4">
        <w:rPr>
          <w:rFonts w:ascii="Times New Roman" w:hAnsi="Times New Roman" w:cs="Times New Roman"/>
        </w:rPr>
        <w:t xml:space="preserve">käesoleva paragrahvi lõikes 1 sätestatut </w:t>
      </w:r>
      <w:r w:rsidR="00333816">
        <w:rPr>
          <w:rFonts w:ascii="Times New Roman" w:hAnsi="Times New Roman" w:cs="Times New Roman"/>
        </w:rPr>
        <w:t xml:space="preserve">ei </w:t>
      </w:r>
      <w:r w:rsidRPr="006020F4">
        <w:rPr>
          <w:rFonts w:ascii="Times New Roman" w:hAnsi="Times New Roman" w:cs="Times New Roman"/>
        </w:rPr>
        <w:t>kohalda</w:t>
      </w:r>
      <w:r w:rsidR="00333816">
        <w:rPr>
          <w:rFonts w:ascii="Times New Roman" w:hAnsi="Times New Roman" w:cs="Times New Roman"/>
        </w:rPr>
        <w:t>ta</w:t>
      </w:r>
      <w:r w:rsidRPr="006020F4">
        <w:rPr>
          <w:rFonts w:ascii="Times New Roman" w:hAnsi="Times New Roman" w:cs="Times New Roman"/>
        </w:rPr>
        <w:t xml:space="preserve">. </w:t>
      </w:r>
    </w:p>
    <w:p w14:paraId="6264B861" w14:textId="77777777" w:rsidR="006020F4" w:rsidRDefault="006020F4" w:rsidP="006020F4">
      <w:pPr>
        <w:spacing w:after="0" w:line="240" w:lineRule="auto"/>
        <w:jc w:val="both"/>
        <w:rPr>
          <w:rFonts w:cs="Times New Roman"/>
          <w:szCs w:val="24"/>
        </w:rPr>
      </w:pPr>
    </w:p>
    <w:p w14:paraId="03FB78E8" w14:textId="00548CA8" w:rsidR="005A7F6B" w:rsidRPr="00582BFE" w:rsidRDefault="006020F4" w:rsidP="00A92C39">
      <w:pPr>
        <w:spacing w:after="0" w:line="240" w:lineRule="auto"/>
        <w:jc w:val="both"/>
        <w:rPr>
          <w:rFonts w:cs="Times New Roman"/>
          <w:szCs w:val="24"/>
        </w:rPr>
      </w:pPr>
      <w:r w:rsidRPr="006020F4">
        <w:rPr>
          <w:rFonts w:cs="Times New Roman"/>
          <w:szCs w:val="24"/>
        </w:rPr>
        <w:t>(</w:t>
      </w:r>
      <w:r w:rsidR="00500ED8">
        <w:rPr>
          <w:rFonts w:cs="Times New Roman"/>
          <w:szCs w:val="24"/>
        </w:rPr>
        <w:t>5</w:t>
      </w:r>
      <w:r w:rsidRPr="006020F4">
        <w:rPr>
          <w:rFonts w:cs="Times New Roman"/>
          <w:szCs w:val="24"/>
        </w:rPr>
        <w:t xml:space="preserve">) Käesoleva paragrahvi lõikes </w:t>
      </w:r>
      <w:r w:rsidR="00F359DA">
        <w:rPr>
          <w:rFonts w:cs="Times New Roman"/>
          <w:szCs w:val="24"/>
        </w:rPr>
        <w:t>4</w:t>
      </w:r>
      <w:r w:rsidRPr="006020F4">
        <w:rPr>
          <w:rFonts w:cs="Times New Roman"/>
          <w:szCs w:val="24"/>
        </w:rPr>
        <w:t xml:space="preserve"> sätestatut võib kohaldada, kui </w:t>
      </w:r>
      <w:r w:rsidR="00031DC2">
        <w:rPr>
          <w:rFonts w:cs="Times New Roman"/>
          <w:szCs w:val="24"/>
        </w:rPr>
        <w:t>ostjale</w:t>
      </w:r>
      <w:r w:rsidRPr="006020F4">
        <w:rPr>
          <w:rFonts w:cs="Times New Roman"/>
          <w:szCs w:val="24"/>
        </w:rPr>
        <w:t xml:space="preserve"> on võimaldatud otsustada, millisel viisil </w:t>
      </w:r>
      <w:del w:id="12" w:author="Merike Koppel JM" w:date="2024-03-07T08:56:00Z">
        <w:r w:rsidRPr="006020F4" w:rsidDel="00D87D55">
          <w:rPr>
            <w:rFonts w:cs="Times New Roman"/>
            <w:szCs w:val="24"/>
          </w:rPr>
          <w:delText xml:space="preserve">talle </w:delText>
        </w:r>
      </w:del>
      <w:commentRangeStart w:id="13"/>
      <w:r w:rsidRPr="006020F4">
        <w:rPr>
          <w:rFonts w:cs="Times New Roman"/>
          <w:szCs w:val="24"/>
        </w:rPr>
        <w:t xml:space="preserve">tagastatava </w:t>
      </w:r>
      <w:commentRangeEnd w:id="13"/>
      <w:r w:rsidR="00C52897">
        <w:rPr>
          <w:rStyle w:val="Kommentaariviide"/>
        </w:rPr>
        <w:commentReference w:id="13"/>
      </w:r>
      <w:r w:rsidRPr="006020F4">
        <w:rPr>
          <w:rFonts w:cs="Times New Roman"/>
          <w:szCs w:val="24"/>
        </w:rPr>
        <w:t xml:space="preserve">kauba või osutatud teenuse eest makstud raha </w:t>
      </w:r>
      <w:ins w:id="14" w:author="Merike Koppel JM" w:date="2024-03-07T08:56:00Z">
        <w:r w:rsidR="00D87D55">
          <w:rPr>
            <w:rFonts w:cs="Times New Roman"/>
            <w:szCs w:val="24"/>
          </w:rPr>
          <w:t xml:space="preserve">talle </w:t>
        </w:r>
      </w:ins>
      <w:r w:rsidRPr="006020F4">
        <w:rPr>
          <w:rFonts w:cs="Times New Roman"/>
          <w:szCs w:val="24"/>
        </w:rPr>
        <w:t xml:space="preserve">tagastatakse ning </w:t>
      </w:r>
      <w:r w:rsidR="00031DC2">
        <w:rPr>
          <w:rFonts w:cs="Times New Roman"/>
          <w:szCs w:val="24"/>
        </w:rPr>
        <w:t>ostja</w:t>
      </w:r>
      <w:r w:rsidRPr="006020F4">
        <w:rPr>
          <w:rFonts w:cs="Times New Roman"/>
          <w:szCs w:val="24"/>
        </w:rPr>
        <w:t xml:space="preserve"> on andnud nõusoleku raha tagastamiseks sularahas.</w:t>
      </w:r>
    </w:p>
    <w:p w14:paraId="3CB16A5C" w14:textId="77777777" w:rsidR="006020F4" w:rsidRDefault="006020F4" w:rsidP="006020F4">
      <w:pPr>
        <w:spacing w:after="0" w:line="240" w:lineRule="auto"/>
        <w:jc w:val="both"/>
      </w:pPr>
    </w:p>
    <w:p w14:paraId="75818E48" w14:textId="25294E66" w:rsidR="00EA5DD9" w:rsidRDefault="003F300D" w:rsidP="006020F4">
      <w:pPr>
        <w:spacing w:after="0" w:line="240" w:lineRule="auto"/>
        <w:jc w:val="both"/>
        <w:rPr>
          <w:b/>
          <w:bCs/>
          <w:szCs w:val="24"/>
        </w:rPr>
      </w:pPr>
      <w:r w:rsidRPr="005732B5">
        <w:rPr>
          <w:b/>
          <w:bCs/>
          <w:szCs w:val="24"/>
        </w:rPr>
        <w:t>§ 5</w:t>
      </w:r>
      <w:r w:rsidRPr="005732B5">
        <w:rPr>
          <w:b/>
          <w:bCs/>
          <w:szCs w:val="24"/>
          <w:vertAlign w:val="superscript"/>
        </w:rPr>
        <w:t>2</w:t>
      </w:r>
      <w:r w:rsidRPr="005732B5">
        <w:rPr>
          <w:b/>
          <w:bCs/>
          <w:szCs w:val="24"/>
        </w:rPr>
        <w:t>. Lõpphinna ümardamisest teavitamine</w:t>
      </w:r>
      <w:bookmarkStart w:id="15" w:name="_Hlk156154341"/>
    </w:p>
    <w:p w14:paraId="44E7FDA1" w14:textId="77777777" w:rsidR="00EA5DD9" w:rsidRDefault="00EA5DD9" w:rsidP="00EA5DD9">
      <w:pPr>
        <w:spacing w:after="0" w:line="240" w:lineRule="auto"/>
        <w:rPr>
          <w:rFonts w:cs="Times New Roman"/>
          <w:szCs w:val="24"/>
        </w:rPr>
      </w:pPr>
    </w:p>
    <w:p w14:paraId="77082354" w14:textId="279FDE9B" w:rsidR="003F300D" w:rsidRPr="00EA5DD9" w:rsidRDefault="003F300D" w:rsidP="00EA5DD9">
      <w:pPr>
        <w:spacing w:after="0" w:line="240" w:lineRule="auto"/>
        <w:jc w:val="both"/>
        <w:rPr>
          <w:b/>
          <w:bCs/>
          <w:szCs w:val="24"/>
        </w:rPr>
      </w:pPr>
      <w:r w:rsidRPr="005732B5">
        <w:rPr>
          <w:rFonts w:cs="Times New Roman"/>
          <w:szCs w:val="24"/>
        </w:rPr>
        <w:t xml:space="preserve">(1) </w:t>
      </w:r>
      <w:r w:rsidR="003B5033">
        <w:rPr>
          <w:rFonts w:cs="Times New Roman"/>
          <w:szCs w:val="24"/>
        </w:rPr>
        <w:t>Füüsilises müügi</w:t>
      </w:r>
      <w:r w:rsidR="00CB1776">
        <w:rPr>
          <w:rFonts w:cs="Times New Roman"/>
          <w:szCs w:val="24"/>
        </w:rPr>
        <w:t xml:space="preserve">kohas </w:t>
      </w:r>
      <w:r w:rsidR="00747BB8">
        <w:rPr>
          <w:rFonts w:cs="Times New Roman"/>
          <w:szCs w:val="24"/>
        </w:rPr>
        <w:t>e</w:t>
      </w:r>
      <w:r w:rsidRPr="005732B5">
        <w:rPr>
          <w:rFonts w:cs="Times New Roman"/>
          <w:szCs w:val="24"/>
        </w:rPr>
        <w:t xml:space="preserve">urodes tehtavate sularahamaksete arveldamisel peab tarbijale avaldama teabe kauba või teenuse lõpphinna ümardamise kohta kirjalikult selgelt </w:t>
      </w:r>
      <w:r w:rsidRPr="005732B5">
        <w:rPr>
          <w:rFonts w:cs="Times New Roman"/>
          <w:color w:val="202020"/>
          <w:szCs w:val="24"/>
          <w:shd w:val="clear" w:color="auto" w:fill="FFFFFF"/>
        </w:rPr>
        <w:t>loetaval ning tarbijale üheselt mõistetaval ja kergesti märgataval viisil.</w:t>
      </w:r>
    </w:p>
    <w:bookmarkEnd w:id="15"/>
    <w:p w14:paraId="0E40325F" w14:textId="77777777" w:rsidR="003F300D" w:rsidRPr="005732B5" w:rsidRDefault="003F300D" w:rsidP="00EA5DD9">
      <w:pPr>
        <w:spacing w:after="0" w:line="240" w:lineRule="auto"/>
        <w:jc w:val="both"/>
        <w:rPr>
          <w:rFonts w:cs="Times New Roman"/>
          <w:szCs w:val="24"/>
        </w:rPr>
      </w:pPr>
    </w:p>
    <w:p w14:paraId="4FD92CDE" w14:textId="492A7941" w:rsidR="003F300D" w:rsidRDefault="003F300D" w:rsidP="00EA5DD9">
      <w:pPr>
        <w:spacing w:after="0" w:line="240" w:lineRule="auto"/>
        <w:jc w:val="both"/>
        <w:rPr>
          <w:rFonts w:cs="Times New Roman"/>
          <w:szCs w:val="24"/>
        </w:rPr>
      </w:pPr>
      <w:r w:rsidRPr="005732B5">
        <w:rPr>
          <w:rFonts w:cs="Times New Roman"/>
          <w:szCs w:val="24"/>
        </w:rPr>
        <w:t xml:space="preserve">(2) </w:t>
      </w:r>
      <w:bookmarkStart w:id="16" w:name="_Hlk156156167"/>
      <w:r w:rsidR="003B5033">
        <w:rPr>
          <w:rFonts w:cs="Times New Roman"/>
          <w:szCs w:val="24"/>
        </w:rPr>
        <w:t>Füüsilises müügi</w:t>
      </w:r>
      <w:r w:rsidR="001C4BBF">
        <w:rPr>
          <w:rFonts w:cs="Times New Roman"/>
          <w:szCs w:val="24"/>
        </w:rPr>
        <w:t>kohas e</w:t>
      </w:r>
      <w:r w:rsidRPr="005732B5">
        <w:rPr>
          <w:rFonts w:cs="Times New Roman"/>
          <w:szCs w:val="24"/>
        </w:rPr>
        <w:t xml:space="preserve">urodes tehtavate sularahamaksete arveldamisel </w:t>
      </w:r>
      <w:r w:rsidR="00DD6B27">
        <w:rPr>
          <w:rFonts w:cs="Times New Roman"/>
          <w:szCs w:val="24"/>
        </w:rPr>
        <w:t xml:space="preserve">peab </w:t>
      </w:r>
      <w:del w:id="17" w:author="Merike Koppel JM" w:date="2024-03-07T10:19:00Z">
        <w:r w:rsidRPr="005732B5" w:rsidDel="00686F5C">
          <w:rPr>
            <w:rFonts w:cs="Times New Roman"/>
            <w:szCs w:val="24"/>
          </w:rPr>
          <w:delText xml:space="preserve">tasumisele kuuluva </w:delText>
        </w:r>
      </w:del>
      <w:r w:rsidRPr="005732B5">
        <w:rPr>
          <w:rFonts w:cs="Times New Roman"/>
          <w:szCs w:val="24"/>
        </w:rPr>
        <w:t xml:space="preserve">kauba või teenuse </w:t>
      </w:r>
      <w:ins w:id="18" w:author="Merike Koppel JM" w:date="2024-03-07T10:19:00Z">
        <w:r w:rsidR="00686F5C">
          <w:rPr>
            <w:rFonts w:cs="Times New Roman"/>
            <w:szCs w:val="24"/>
          </w:rPr>
          <w:t xml:space="preserve">eest tasutava </w:t>
        </w:r>
      </w:ins>
      <w:r w:rsidRPr="005732B5">
        <w:rPr>
          <w:rFonts w:cs="Times New Roman"/>
          <w:szCs w:val="24"/>
        </w:rPr>
        <w:t xml:space="preserve">lõpphinna </w:t>
      </w:r>
      <w:commentRangeStart w:id="19"/>
      <w:r w:rsidRPr="005732B5">
        <w:rPr>
          <w:rFonts w:cs="Times New Roman"/>
          <w:szCs w:val="24"/>
        </w:rPr>
        <w:t>ümardamine</w:t>
      </w:r>
      <w:commentRangeEnd w:id="19"/>
      <w:r w:rsidR="0034314B">
        <w:rPr>
          <w:rStyle w:val="Kommentaariviide"/>
        </w:rPr>
        <w:commentReference w:id="19"/>
      </w:r>
      <w:r w:rsidRPr="005732B5">
        <w:rPr>
          <w:rFonts w:cs="Times New Roman"/>
          <w:szCs w:val="24"/>
        </w:rPr>
        <w:t xml:space="preserve"> olema esitatud </w:t>
      </w:r>
      <w:r w:rsidR="00A75985">
        <w:rPr>
          <w:rFonts w:cs="Times New Roman"/>
          <w:szCs w:val="24"/>
        </w:rPr>
        <w:t>nii</w:t>
      </w:r>
      <w:r w:rsidRPr="005732B5">
        <w:rPr>
          <w:rFonts w:cs="Times New Roman"/>
          <w:szCs w:val="24"/>
        </w:rPr>
        <w:t>, et see oleks selgelt eristatav kauba müügihinnast</w:t>
      </w:r>
      <w:r>
        <w:rPr>
          <w:rFonts w:cs="Times New Roman"/>
          <w:szCs w:val="24"/>
        </w:rPr>
        <w:t xml:space="preserve"> ja ühikuhinnast ning</w:t>
      </w:r>
      <w:r w:rsidRPr="005732B5">
        <w:rPr>
          <w:rFonts w:cs="Times New Roman"/>
          <w:szCs w:val="24"/>
        </w:rPr>
        <w:t xml:space="preserve"> teenuse lõpphinnast.</w:t>
      </w:r>
      <w:bookmarkEnd w:id="16"/>
    </w:p>
    <w:p w14:paraId="7AB8CA15" w14:textId="77777777" w:rsidR="00BB43F8" w:rsidRPr="005732B5" w:rsidRDefault="00BB43F8" w:rsidP="003F300D">
      <w:pPr>
        <w:spacing w:after="0" w:line="240" w:lineRule="auto"/>
        <w:jc w:val="both"/>
        <w:rPr>
          <w:rFonts w:cs="Times New Roman"/>
          <w:szCs w:val="24"/>
        </w:rPr>
      </w:pPr>
    </w:p>
    <w:p w14:paraId="599B2FFE" w14:textId="5A6D8E5B" w:rsidR="003F300D" w:rsidRDefault="003F300D" w:rsidP="003F300D">
      <w:pPr>
        <w:spacing w:after="0" w:line="240" w:lineRule="auto"/>
        <w:rPr>
          <w:rFonts w:cs="Times New Roman"/>
          <w:b/>
          <w:bCs/>
          <w:szCs w:val="24"/>
        </w:rPr>
      </w:pPr>
      <w:r w:rsidRPr="00A02FBA">
        <w:rPr>
          <w:rFonts w:cs="Times New Roman"/>
          <w:b/>
          <w:bCs/>
          <w:szCs w:val="24"/>
        </w:rPr>
        <w:t>§</w:t>
      </w:r>
      <w:r>
        <w:rPr>
          <w:rFonts w:cs="Times New Roman"/>
          <w:b/>
          <w:bCs/>
          <w:szCs w:val="24"/>
        </w:rPr>
        <w:t xml:space="preserve"> </w:t>
      </w:r>
      <w:r w:rsidRPr="00A02FBA">
        <w:rPr>
          <w:rFonts w:cs="Times New Roman"/>
          <w:b/>
          <w:bCs/>
          <w:szCs w:val="24"/>
        </w:rPr>
        <w:t>5</w:t>
      </w:r>
      <w:r w:rsidRPr="00A02FBA">
        <w:rPr>
          <w:rFonts w:cs="Times New Roman"/>
          <w:b/>
          <w:bCs/>
          <w:szCs w:val="24"/>
          <w:vertAlign w:val="superscript"/>
        </w:rPr>
        <w:t>3</w:t>
      </w:r>
      <w:r w:rsidRPr="00A02FBA">
        <w:rPr>
          <w:rFonts w:cs="Times New Roman"/>
          <w:b/>
          <w:bCs/>
          <w:szCs w:val="24"/>
        </w:rPr>
        <w:t xml:space="preserve">. </w:t>
      </w:r>
      <w:r w:rsidR="00AE753D">
        <w:rPr>
          <w:rFonts w:cs="Times New Roman"/>
          <w:b/>
          <w:bCs/>
          <w:szCs w:val="24"/>
        </w:rPr>
        <w:t>Lõpphinna ümardamise</w:t>
      </w:r>
      <w:r w:rsidR="00E55312">
        <w:rPr>
          <w:rFonts w:cs="Times New Roman"/>
          <w:b/>
          <w:bCs/>
          <w:szCs w:val="24"/>
        </w:rPr>
        <w:t>ks kohustatud isik</w:t>
      </w:r>
    </w:p>
    <w:p w14:paraId="318CF9F7" w14:textId="77777777" w:rsidR="003F300D" w:rsidRPr="00202646" w:rsidRDefault="003F300D" w:rsidP="003F300D">
      <w:pPr>
        <w:spacing w:after="0" w:line="240" w:lineRule="auto"/>
        <w:jc w:val="both"/>
        <w:rPr>
          <w:rFonts w:cs="Times New Roman"/>
          <w:szCs w:val="24"/>
        </w:rPr>
      </w:pPr>
    </w:p>
    <w:p w14:paraId="4CB29AC8" w14:textId="00E08454" w:rsidR="003F300D" w:rsidRDefault="003F300D" w:rsidP="003F300D">
      <w:pPr>
        <w:spacing w:after="0" w:line="240" w:lineRule="auto"/>
        <w:jc w:val="both"/>
        <w:rPr>
          <w:rFonts w:cs="Times New Roman"/>
          <w:szCs w:val="24"/>
        </w:rPr>
      </w:pPr>
      <w:r w:rsidRPr="00202646">
        <w:rPr>
          <w:rFonts w:cs="Times New Roman"/>
          <w:szCs w:val="24"/>
        </w:rPr>
        <w:t>Käesolevas peatükis sätestatud nõu</w:t>
      </w:r>
      <w:r w:rsidR="00A75985">
        <w:rPr>
          <w:rFonts w:cs="Times New Roman"/>
          <w:szCs w:val="24"/>
        </w:rPr>
        <w:t>deid on kohustatud</w:t>
      </w:r>
      <w:r w:rsidRPr="00202646">
        <w:rPr>
          <w:rFonts w:cs="Times New Roman"/>
          <w:szCs w:val="24"/>
        </w:rPr>
        <w:t xml:space="preserve"> täitm</w:t>
      </w:r>
      <w:r w:rsidR="00A75985">
        <w:rPr>
          <w:rFonts w:cs="Times New Roman"/>
          <w:szCs w:val="24"/>
        </w:rPr>
        <w:t>a</w:t>
      </w:r>
      <w:r w:rsidRPr="00202646">
        <w:rPr>
          <w:rFonts w:cs="Times New Roman"/>
          <w:szCs w:val="24"/>
        </w:rPr>
        <w:t xml:space="preserve"> ettevõtja võlaõigusseaduse ning kaupleja tarbijakaitseseaduse tähenduses.</w:t>
      </w:r>
      <w:r>
        <w:rPr>
          <w:rFonts w:cs="Times New Roman"/>
          <w:szCs w:val="24"/>
        </w:rPr>
        <w:t>“;</w:t>
      </w:r>
    </w:p>
    <w:p w14:paraId="7AE8C996" w14:textId="77777777" w:rsidR="003F300D" w:rsidRDefault="003F300D" w:rsidP="003F300D">
      <w:pPr>
        <w:spacing w:after="0" w:line="240" w:lineRule="auto"/>
        <w:jc w:val="both"/>
        <w:rPr>
          <w:rFonts w:cs="Times New Roman"/>
          <w:szCs w:val="24"/>
        </w:rPr>
      </w:pPr>
    </w:p>
    <w:p w14:paraId="4F8A8504" w14:textId="171D28ED" w:rsidR="003F300D" w:rsidRDefault="003F300D" w:rsidP="003F300D">
      <w:pPr>
        <w:spacing w:after="0" w:line="240" w:lineRule="auto"/>
        <w:jc w:val="both"/>
        <w:rPr>
          <w:bCs/>
        </w:rPr>
      </w:pPr>
      <w:r>
        <w:rPr>
          <w:rFonts w:cs="Times New Roman"/>
          <w:b/>
          <w:szCs w:val="24"/>
        </w:rPr>
        <w:t xml:space="preserve">4) </w:t>
      </w:r>
      <w:r w:rsidRPr="00A000CF">
        <w:rPr>
          <w:rFonts w:cs="Times New Roman"/>
          <w:bCs/>
          <w:szCs w:val="24"/>
        </w:rPr>
        <w:t xml:space="preserve">seadust </w:t>
      </w:r>
      <w:bookmarkStart w:id="20" w:name="_Hlk160148294"/>
      <w:r w:rsidRPr="00A000CF">
        <w:rPr>
          <w:rFonts w:cs="Times New Roman"/>
          <w:bCs/>
          <w:szCs w:val="24"/>
        </w:rPr>
        <w:t xml:space="preserve">täiendatakse </w:t>
      </w:r>
      <w:r w:rsidRPr="00A000CF">
        <w:rPr>
          <w:bCs/>
        </w:rPr>
        <w:t>1</w:t>
      </w:r>
      <w:r>
        <w:rPr>
          <w:bCs/>
          <w:vertAlign w:val="superscript"/>
        </w:rPr>
        <w:t>2</w:t>
      </w:r>
      <w:r w:rsidR="00AE753D">
        <w:rPr>
          <w:bCs/>
        </w:rPr>
        <w:t xml:space="preserve">. </w:t>
      </w:r>
      <w:r w:rsidR="00AE753D" w:rsidRPr="00A000CF">
        <w:rPr>
          <w:bCs/>
        </w:rPr>
        <w:t xml:space="preserve">peatükiga </w:t>
      </w:r>
      <w:r w:rsidRPr="00A000CF">
        <w:rPr>
          <w:bCs/>
        </w:rPr>
        <w:t>järgmises sõnastuses:</w:t>
      </w:r>
      <w:bookmarkEnd w:id="20"/>
    </w:p>
    <w:p w14:paraId="101DB84F" w14:textId="77777777" w:rsidR="003F300D" w:rsidRDefault="003F300D" w:rsidP="003F300D">
      <w:pPr>
        <w:spacing w:after="0" w:line="240" w:lineRule="auto"/>
        <w:jc w:val="both"/>
        <w:rPr>
          <w:bCs/>
        </w:rPr>
      </w:pPr>
    </w:p>
    <w:p w14:paraId="5F34579C" w14:textId="77777777" w:rsidR="003F300D" w:rsidRDefault="003F300D" w:rsidP="003F300D">
      <w:pPr>
        <w:spacing w:after="0" w:line="240" w:lineRule="auto"/>
        <w:jc w:val="center"/>
        <w:rPr>
          <w:rFonts w:cs="Times New Roman"/>
          <w:b/>
          <w:szCs w:val="24"/>
        </w:rPr>
      </w:pPr>
      <w:r>
        <w:rPr>
          <w:rFonts w:cs="Times New Roman"/>
          <w:b/>
          <w:szCs w:val="24"/>
        </w:rPr>
        <w:t>„1</w:t>
      </w:r>
      <w:r>
        <w:rPr>
          <w:rFonts w:cs="Times New Roman"/>
          <w:b/>
          <w:szCs w:val="24"/>
          <w:vertAlign w:val="superscript"/>
        </w:rPr>
        <w:t>2</w:t>
      </w:r>
      <w:r>
        <w:rPr>
          <w:rFonts w:cs="Times New Roman"/>
          <w:b/>
          <w:szCs w:val="24"/>
        </w:rPr>
        <w:t>. peatükk</w:t>
      </w:r>
    </w:p>
    <w:p w14:paraId="7611DC40" w14:textId="77777777" w:rsidR="003F300D" w:rsidRDefault="003F300D" w:rsidP="003F300D">
      <w:pPr>
        <w:spacing w:after="0" w:line="240" w:lineRule="auto"/>
        <w:jc w:val="center"/>
        <w:rPr>
          <w:rFonts w:cs="Times New Roman"/>
          <w:b/>
          <w:szCs w:val="24"/>
        </w:rPr>
      </w:pPr>
      <w:r>
        <w:rPr>
          <w:rFonts w:cs="Times New Roman"/>
          <w:b/>
          <w:szCs w:val="24"/>
        </w:rPr>
        <w:t>RIIKLIK JÄRELEVALVE</w:t>
      </w:r>
    </w:p>
    <w:p w14:paraId="263B88A0" w14:textId="77777777" w:rsidR="003F300D" w:rsidRDefault="003F300D" w:rsidP="003F300D">
      <w:pPr>
        <w:spacing w:after="0" w:line="240" w:lineRule="auto"/>
        <w:rPr>
          <w:rFonts w:cs="Times New Roman"/>
          <w:b/>
          <w:szCs w:val="24"/>
        </w:rPr>
      </w:pPr>
    </w:p>
    <w:p w14:paraId="54F521E3" w14:textId="77777777" w:rsidR="003F300D" w:rsidRPr="00014040" w:rsidRDefault="003F300D" w:rsidP="003F300D">
      <w:pPr>
        <w:spacing w:after="0" w:line="240" w:lineRule="auto"/>
        <w:rPr>
          <w:rFonts w:cs="Times New Roman"/>
          <w:b/>
          <w:szCs w:val="24"/>
        </w:rPr>
      </w:pPr>
      <w:r w:rsidRPr="00014040">
        <w:rPr>
          <w:rFonts w:cs="Times New Roman"/>
          <w:b/>
          <w:szCs w:val="24"/>
        </w:rPr>
        <w:t>§ 5</w:t>
      </w:r>
      <w:r w:rsidRPr="00014040">
        <w:rPr>
          <w:rFonts w:cs="Times New Roman"/>
          <w:b/>
          <w:szCs w:val="24"/>
          <w:vertAlign w:val="superscript"/>
        </w:rPr>
        <w:t>4</w:t>
      </w:r>
      <w:r w:rsidRPr="00014040">
        <w:rPr>
          <w:rFonts w:cs="Times New Roman"/>
          <w:b/>
          <w:szCs w:val="24"/>
        </w:rPr>
        <w:t>. Riiklik järelevalve</w:t>
      </w:r>
    </w:p>
    <w:p w14:paraId="5B21F168" w14:textId="77777777" w:rsidR="003F300D" w:rsidRPr="00014040" w:rsidRDefault="003F300D" w:rsidP="003F300D">
      <w:pPr>
        <w:spacing w:after="0" w:line="240" w:lineRule="auto"/>
        <w:jc w:val="both"/>
        <w:rPr>
          <w:rFonts w:cs="Times New Roman"/>
          <w:b/>
          <w:szCs w:val="24"/>
        </w:rPr>
      </w:pPr>
    </w:p>
    <w:p w14:paraId="383A8D24" w14:textId="6ECA048E" w:rsidR="002F7C9D" w:rsidRDefault="00CD2018" w:rsidP="00090F79">
      <w:pPr>
        <w:jc w:val="both"/>
      </w:pPr>
      <w:r>
        <w:rPr>
          <w:rFonts w:cs="Times New Roman"/>
          <w:color w:val="202020"/>
          <w:szCs w:val="24"/>
          <w:shd w:val="clear" w:color="auto" w:fill="FFFFFF"/>
        </w:rPr>
        <w:t xml:space="preserve">(1) </w:t>
      </w:r>
      <w:r w:rsidR="003F300D" w:rsidRPr="00014040">
        <w:rPr>
          <w:rFonts w:cs="Times New Roman"/>
          <w:color w:val="202020"/>
          <w:szCs w:val="24"/>
          <w:shd w:val="clear" w:color="auto" w:fill="FFFFFF"/>
        </w:rPr>
        <w:t>Riiklikku järelevalvet</w:t>
      </w:r>
      <w:r w:rsidR="00FC55C7">
        <w:rPr>
          <w:rFonts w:cs="Times New Roman"/>
          <w:color w:val="202020"/>
          <w:szCs w:val="24"/>
          <w:shd w:val="clear" w:color="auto" w:fill="FFFFFF"/>
        </w:rPr>
        <w:t xml:space="preserve"> käesoleva seaduse</w:t>
      </w:r>
      <w:r w:rsidR="003F300D" w:rsidRPr="00014040">
        <w:rPr>
          <w:rFonts w:cs="Times New Roman"/>
          <w:color w:val="202020"/>
          <w:szCs w:val="24"/>
          <w:shd w:val="clear" w:color="auto" w:fill="FFFFFF"/>
        </w:rPr>
        <w:t xml:space="preserve"> 1</w:t>
      </w:r>
      <w:r w:rsidR="003F300D" w:rsidRPr="00014040">
        <w:rPr>
          <w:rFonts w:cs="Times New Roman"/>
          <w:color w:val="202020"/>
          <w:szCs w:val="24"/>
          <w:bdr w:val="none" w:sz="0" w:space="0" w:color="auto" w:frame="1"/>
          <w:shd w:val="clear" w:color="auto" w:fill="FFFFFF"/>
          <w:vertAlign w:val="superscript"/>
        </w:rPr>
        <w:t>1</w:t>
      </w:r>
      <w:r w:rsidR="00EA2727">
        <w:rPr>
          <w:rFonts w:cs="Times New Roman"/>
          <w:color w:val="202020"/>
          <w:szCs w:val="24"/>
          <w:shd w:val="clear" w:color="auto" w:fill="FFFFFF"/>
        </w:rPr>
        <w:t xml:space="preserve">. </w:t>
      </w:r>
      <w:r w:rsidR="00EA2727" w:rsidRPr="00014040">
        <w:rPr>
          <w:rFonts w:cs="Times New Roman"/>
          <w:color w:val="202020"/>
          <w:szCs w:val="24"/>
          <w:shd w:val="clear" w:color="auto" w:fill="FFFFFF"/>
        </w:rPr>
        <w:t xml:space="preserve">peatükis </w:t>
      </w:r>
      <w:r w:rsidR="003F300D" w:rsidRPr="00014040">
        <w:rPr>
          <w:rFonts w:cs="Times New Roman"/>
          <w:color w:val="202020"/>
          <w:szCs w:val="24"/>
          <w:shd w:val="clear" w:color="auto" w:fill="FFFFFF"/>
        </w:rPr>
        <w:t>sätestatud nõuete täitmise üle te</w:t>
      </w:r>
      <w:r w:rsidR="00906A5F">
        <w:rPr>
          <w:rFonts w:cs="Times New Roman"/>
          <w:color w:val="202020"/>
          <w:szCs w:val="24"/>
          <w:shd w:val="clear" w:color="auto" w:fill="FFFFFF"/>
        </w:rPr>
        <w:t xml:space="preserve">eb </w:t>
      </w:r>
      <w:r w:rsidR="003F300D" w:rsidRPr="00014040">
        <w:rPr>
          <w:rFonts w:cs="Times New Roman"/>
          <w:color w:val="202020"/>
          <w:szCs w:val="24"/>
          <w:shd w:val="clear" w:color="auto" w:fill="FFFFFF"/>
        </w:rPr>
        <w:t xml:space="preserve">Tarbijakaitse ja </w:t>
      </w:r>
      <w:r w:rsidR="003F300D" w:rsidRPr="00A41228">
        <w:t>Tehnilise Järelevalve Amet.</w:t>
      </w:r>
    </w:p>
    <w:p w14:paraId="1919552B" w14:textId="396185C6" w:rsidR="000A072D" w:rsidRDefault="000A072D" w:rsidP="00080C38">
      <w:pPr>
        <w:spacing w:after="0" w:line="240" w:lineRule="auto"/>
        <w:jc w:val="both"/>
        <w:rPr>
          <w:rFonts w:cs="Times New Roman"/>
          <w:bCs/>
          <w:color w:val="202020"/>
          <w:szCs w:val="24"/>
          <w:shd w:val="clear" w:color="auto" w:fill="FFFFFF"/>
        </w:rPr>
      </w:pPr>
      <w:r w:rsidRPr="000A072D">
        <w:rPr>
          <w:rFonts w:cs="Times New Roman"/>
          <w:bCs/>
          <w:szCs w:val="24"/>
        </w:rPr>
        <w:t>(</w:t>
      </w:r>
      <w:r w:rsidR="00CD2018">
        <w:rPr>
          <w:rFonts w:cs="Times New Roman"/>
          <w:bCs/>
          <w:szCs w:val="24"/>
        </w:rPr>
        <w:t>2</w:t>
      </w:r>
      <w:r w:rsidRPr="000A072D">
        <w:rPr>
          <w:rFonts w:cs="Times New Roman"/>
          <w:bCs/>
          <w:szCs w:val="24"/>
        </w:rPr>
        <w:t>)</w:t>
      </w:r>
      <w:r>
        <w:rPr>
          <w:rFonts w:cs="Times New Roman"/>
          <w:bCs/>
          <w:szCs w:val="24"/>
        </w:rPr>
        <w:t xml:space="preserve"> </w:t>
      </w:r>
      <w:bookmarkStart w:id="21" w:name="_Hlk160144516"/>
      <w:r w:rsidRPr="000A072D">
        <w:rPr>
          <w:rFonts w:cs="Times New Roman"/>
          <w:bCs/>
          <w:color w:val="202020"/>
          <w:szCs w:val="24"/>
          <w:shd w:val="clear" w:color="auto" w:fill="FFFFFF"/>
        </w:rPr>
        <w:t xml:space="preserve">Tarbijakaitse ja Tehnilise Järelevalve Amet võib </w:t>
      </w:r>
      <w:commentRangeStart w:id="22"/>
      <w:r w:rsidR="00CD2018">
        <w:rPr>
          <w:rFonts w:cs="Times New Roman"/>
          <w:color w:val="202020"/>
          <w:szCs w:val="24"/>
          <w:shd w:val="clear" w:color="auto" w:fill="FFFFFF"/>
        </w:rPr>
        <w:t>käesoleva seaduse</w:t>
      </w:r>
      <w:r>
        <w:rPr>
          <w:rFonts w:cs="Times New Roman"/>
          <w:color w:val="202020"/>
          <w:szCs w:val="24"/>
          <w:shd w:val="clear" w:color="auto" w:fill="FFFFFF"/>
        </w:rPr>
        <w:t xml:space="preserve"> </w:t>
      </w:r>
      <w:r w:rsidR="00CD2018">
        <w:rPr>
          <w:rFonts w:cs="Times New Roman"/>
          <w:color w:val="202020"/>
          <w:szCs w:val="24"/>
          <w:shd w:val="clear" w:color="auto" w:fill="FFFFFF"/>
        </w:rPr>
        <w:t>1</w:t>
      </w:r>
      <w:r>
        <w:rPr>
          <w:rFonts w:cs="Times New Roman"/>
          <w:color w:val="202020"/>
          <w:szCs w:val="24"/>
          <w:shd w:val="clear" w:color="auto" w:fill="FFFFFF"/>
          <w:vertAlign w:val="superscript"/>
        </w:rPr>
        <w:t>1</w:t>
      </w:r>
      <w:r w:rsidR="00CD2018">
        <w:rPr>
          <w:rFonts w:cs="Times New Roman"/>
          <w:color w:val="202020"/>
          <w:szCs w:val="24"/>
          <w:shd w:val="clear" w:color="auto" w:fill="FFFFFF"/>
        </w:rPr>
        <w:t>.</w:t>
      </w:r>
      <w:r>
        <w:rPr>
          <w:rFonts w:cs="Times New Roman"/>
          <w:color w:val="202020"/>
          <w:szCs w:val="24"/>
          <w:shd w:val="clear" w:color="auto" w:fill="FFFFFF"/>
        </w:rPr>
        <w:t xml:space="preserve"> </w:t>
      </w:r>
      <w:r w:rsidR="00CD2018">
        <w:rPr>
          <w:rFonts w:cs="Times New Roman"/>
          <w:color w:val="202020"/>
          <w:szCs w:val="24"/>
          <w:shd w:val="clear" w:color="auto" w:fill="FFFFFF"/>
        </w:rPr>
        <w:t xml:space="preserve">peatükis </w:t>
      </w:r>
      <w:r>
        <w:rPr>
          <w:rFonts w:cs="Times New Roman"/>
          <w:color w:val="202020"/>
          <w:szCs w:val="24"/>
          <w:shd w:val="clear" w:color="auto" w:fill="FFFFFF"/>
        </w:rPr>
        <w:t>sätestatu</w:t>
      </w:r>
      <w:r w:rsidR="00CD2018">
        <w:rPr>
          <w:rFonts w:cs="Times New Roman"/>
          <w:color w:val="202020"/>
          <w:szCs w:val="24"/>
          <w:shd w:val="clear" w:color="auto" w:fill="FFFFFF"/>
        </w:rPr>
        <w:t>d</w:t>
      </w:r>
      <w:r w:rsidRPr="000A072D">
        <w:rPr>
          <w:rFonts w:cs="Times New Roman"/>
          <w:bCs/>
          <w:color w:val="202020"/>
          <w:szCs w:val="24"/>
          <w:shd w:val="clear" w:color="auto" w:fill="FFFFFF"/>
        </w:rPr>
        <w:t xml:space="preserve"> </w:t>
      </w:r>
      <w:r w:rsidR="00CD2018">
        <w:rPr>
          <w:rFonts w:cs="Times New Roman"/>
          <w:bCs/>
          <w:color w:val="202020"/>
          <w:szCs w:val="24"/>
          <w:shd w:val="clear" w:color="auto" w:fill="FFFFFF"/>
        </w:rPr>
        <w:t xml:space="preserve">nõuete täitmise üle </w:t>
      </w:r>
      <w:r w:rsidRPr="000A072D">
        <w:rPr>
          <w:rFonts w:cs="Times New Roman"/>
          <w:bCs/>
          <w:color w:val="202020"/>
          <w:szCs w:val="24"/>
          <w:shd w:val="clear" w:color="auto" w:fill="FFFFFF"/>
        </w:rPr>
        <w:t>riikliku järelevalve te</w:t>
      </w:r>
      <w:r w:rsidR="006B67AB">
        <w:rPr>
          <w:rFonts w:cs="Times New Roman"/>
          <w:bCs/>
          <w:color w:val="202020"/>
          <w:szCs w:val="24"/>
          <w:shd w:val="clear" w:color="auto" w:fill="FFFFFF"/>
        </w:rPr>
        <w:t>ge</w:t>
      </w:r>
      <w:r w:rsidRPr="000A072D">
        <w:rPr>
          <w:rFonts w:cs="Times New Roman"/>
          <w:bCs/>
          <w:color w:val="202020"/>
          <w:szCs w:val="24"/>
          <w:shd w:val="clear" w:color="auto" w:fill="FFFFFF"/>
        </w:rPr>
        <w:t xml:space="preserve">miseks </w:t>
      </w:r>
      <w:commentRangeEnd w:id="22"/>
      <w:r w:rsidR="003C789F">
        <w:rPr>
          <w:rStyle w:val="Kommentaariviide"/>
        </w:rPr>
        <w:commentReference w:id="22"/>
      </w:r>
      <w:r w:rsidRPr="000A072D">
        <w:rPr>
          <w:rFonts w:cs="Times New Roman"/>
          <w:bCs/>
          <w:color w:val="202020"/>
          <w:szCs w:val="24"/>
          <w:shd w:val="clear" w:color="auto" w:fill="FFFFFF"/>
        </w:rPr>
        <w:t>kohaldada korrakaitseseaduse §-des 30 ja 50 sätestatud riikliku järelevalve erimeetmeid korrakaitseseaduses sätestatud alusel ja korras</w:t>
      </w:r>
      <w:bookmarkEnd w:id="21"/>
      <w:r w:rsidRPr="000A072D">
        <w:rPr>
          <w:rFonts w:cs="Times New Roman"/>
          <w:bCs/>
          <w:color w:val="202020"/>
          <w:szCs w:val="24"/>
          <w:shd w:val="clear" w:color="auto" w:fill="FFFFFF"/>
        </w:rPr>
        <w:t>.</w:t>
      </w:r>
      <w:r w:rsidR="004D23BA">
        <w:rPr>
          <w:rFonts w:cs="Times New Roman"/>
          <w:bCs/>
          <w:color w:val="202020"/>
          <w:szCs w:val="24"/>
          <w:shd w:val="clear" w:color="auto" w:fill="FFFFFF"/>
        </w:rPr>
        <w:t>“</w:t>
      </w:r>
      <w:r w:rsidR="00527B31">
        <w:rPr>
          <w:rFonts w:cs="Times New Roman"/>
          <w:bCs/>
          <w:color w:val="202020"/>
          <w:szCs w:val="24"/>
          <w:shd w:val="clear" w:color="auto" w:fill="FFFFFF"/>
        </w:rPr>
        <w:t>;</w:t>
      </w:r>
    </w:p>
    <w:p w14:paraId="1806907A" w14:textId="77777777" w:rsidR="001727AE" w:rsidRDefault="001727AE" w:rsidP="00080C38">
      <w:pPr>
        <w:spacing w:after="0" w:line="240" w:lineRule="auto"/>
        <w:jc w:val="both"/>
        <w:rPr>
          <w:rFonts w:cs="Times New Roman"/>
          <w:bCs/>
          <w:color w:val="202020"/>
          <w:szCs w:val="24"/>
          <w:shd w:val="clear" w:color="auto" w:fill="FFFFFF"/>
        </w:rPr>
      </w:pPr>
    </w:p>
    <w:p w14:paraId="3789BBBA" w14:textId="701C6A2E" w:rsidR="001727AE" w:rsidRPr="00B30170" w:rsidRDefault="00B30170" w:rsidP="00080C38">
      <w:pPr>
        <w:spacing w:after="0" w:line="240" w:lineRule="auto"/>
        <w:jc w:val="both"/>
        <w:rPr>
          <w:rFonts w:cs="Times New Roman"/>
          <w:b/>
          <w:color w:val="202020"/>
          <w:szCs w:val="24"/>
          <w:shd w:val="clear" w:color="auto" w:fill="FFFFFF"/>
        </w:rPr>
      </w:pPr>
      <w:r w:rsidRPr="00B30170">
        <w:rPr>
          <w:rFonts w:cs="Times New Roman"/>
          <w:b/>
          <w:color w:val="202020"/>
          <w:szCs w:val="24"/>
          <w:shd w:val="clear" w:color="auto" w:fill="FFFFFF"/>
        </w:rPr>
        <w:t>§ 5</w:t>
      </w:r>
      <w:r w:rsidRPr="00B30170">
        <w:rPr>
          <w:rFonts w:cs="Times New Roman"/>
          <w:b/>
          <w:color w:val="202020"/>
          <w:szCs w:val="24"/>
          <w:shd w:val="clear" w:color="auto" w:fill="FFFFFF"/>
          <w:vertAlign w:val="superscript"/>
        </w:rPr>
        <w:t>5</w:t>
      </w:r>
      <w:r w:rsidRPr="00B30170">
        <w:rPr>
          <w:rFonts w:cs="Times New Roman"/>
          <w:b/>
          <w:color w:val="202020"/>
          <w:szCs w:val="24"/>
          <w:shd w:val="clear" w:color="auto" w:fill="FFFFFF"/>
        </w:rPr>
        <w:t>. Riikliku järelevalve erisused</w:t>
      </w:r>
    </w:p>
    <w:p w14:paraId="33FC1301" w14:textId="77777777" w:rsidR="00331C07" w:rsidRDefault="00331C07" w:rsidP="00080C38">
      <w:pPr>
        <w:spacing w:after="0" w:line="240" w:lineRule="auto"/>
        <w:jc w:val="both"/>
        <w:rPr>
          <w:rFonts w:cs="Times New Roman"/>
          <w:bCs/>
          <w:color w:val="202020"/>
          <w:szCs w:val="24"/>
          <w:shd w:val="clear" w:color="auto" w:fill="FFFFFF"/>
        </w:rPr>
      </w:pPr>
    </w:p>
    <w:p w14:paraId="539B9F55" w14:textId="7CDDB694" w:rsidR="00B30170" w:rsidRPr="00331C07" w:rsidRDefault="00331C07" w:rsidP="00080C38">
      <w:pPr>
        <w:spacing w:after="0" w:line="240" w:lineRule="auto"/>
        <w:jc w:val="both"/>
        <w:rPr>
          <w:rFonts w:cs="Times New Roman"/>
          <w:bCs/>
          <w:color w:val="202020"/>
          <w:szCs w:val="24"/>
          <w:shd w:val="clear" w:color="auto" w:fill="FFFFFF"/>
        </w:rPr>
      </w:pPr>
      <w:r>
        <w:rPr>
          <w:rFonts w:cs="Times New Roman"/>
          <w:color w:val="202020"/>
          <w:szCs w:val="24"/>
          <w:shd w:val="clear" w:color="auto" w:fill="FFFFFF"/>
        </w:rPr>
        <w:t>Tarbijakaitse ja Tehnilise Järelevalve Amet</w:t>
      </w:r>
      <w:r w:rsidRPr="00331C07">
        <w:rPr>
          <w:rFonts w:cs="Times New Roman"/>
          <w:color w:val="202020"/>
          <w:szCs w:val="24"/>
          <w:shd w:val="clear" w:color="auto" w:fill="FFFFFF"/>
        </w:rPr>
        <w:t xml:space="preserve"> võib korrakaitseseaduse §-s 50 sätestatud tingimustel siseneda üksnes </w:t>
      </w:r>
      <w:r w:rsidR="00B020EE">
        <w:rPr>
          <w:rFonts w:cs="Times New Roman"/>
          <w:color w:val="202020"/>
          <w:szCs w:val="24"/>
          <w:shd w:val="clear" w:color="auto" w:fill="FFFFFF"/>
        </w:rPr>
        <w:t xml:space="preserve">ettevõtja ja kaupleja </w:t>
      </w:r>
      <w:r w:rsidRPr="00331C07">
        <w:rPr>
          <w:rFonts w:cs="Times New Roman"/>
          <w:color w:val="202020"/>
          <w:szCs w:val="24"/>
          <w:shd w:val="clear" w:color="auto" w:fill="FFFFFF"/>
        </w:rPr>
        <w:t xml:space="preserve">majandus- ja kutsetegevuses kasutatavale territooriumile </w:t>
      </w:r>
      <w:commentRangeStart w:id="23"/>
      <w:del w:id="24" w:author="Merike Koppel JM" w:date="2024-03-07T09:18:00Z">
        <w:r w:rsidRPr="00331C07" w:rsidDel="004743F0">
          <w:rPr>
            <w:rFonts w:cs="Times New Roman"/>
            <w:color w:val="202020"/>
            <w:szCs w:val="24"/>
            <w:shd w:val="clear" w:color="auto" w:fill="FFFFFF"/>
          </w:rPr>
          <w:delText xml:space="preserve">ning </w:delText>
        </w:r>
      </w:del>
      <w:ins w:id="25" w:author="Merike Koppel JM" w:date="2024-03-07T09:18:00Z">
        <w:r w:rsidR="004743F0">
          <w:rPr>
            <w:rFonts w:cs="Times New Roman"/>
            <w:color w:val="202020"/>
            <w:szCs w:val="24"/>
            <w:shd w:val="clear" w:color="auto" w:fill="FFFFFF"/>
          </w:rPr>
          <w:t>ja</w:t>
        </w:r>
        <w:r w:rsidR="004743F0" w:rsidRPr="00331C07">
          <w:rPr>
            <w:rFonts w:cs="Times New Roman"/>
            <w:color w:val="202020"/>
            <w:szCs w:val="24"/>
            <w:shd w:val="clear" w:color="auto" w:fill="FFFFFF"/>
          </w:rPr>
          <w:t xml:space="preserve"> </w:t>
        </w:r>
      </w:ins>
      <w:r w:rsidRPr="00331C07">
        <w:rPr>
          <w:rFonts w:cs="Times New Roman"/>
          <w:color w:val="202020"/>
          <w:szCs w:val="24"/>
          <w:shd w:val="clear" w:color="auto" w:fill="FFFFFF"/>
        </w:rPr>
        <w:t xml:space="preserve">ehitisse </w:t>
      </w:r>
      <w:del w:id="26" w:author="Merike Koppel JM" w:date="2024-03-07T09:18:00Z">
        <w:r w:rsidRPr="00331C07" w:rsidDel="004743F0">
          <w:rPr>
            <w:rFonts w:cs="Times New Roman"/>
            <w:color w:val="202020"/>
            <w:szCs w:val="24"/>
            <w:shd w:val="clear" w:color="auto" w:fill="FFFFFF"/>
          </w:rPr>
          <w:delText>ja</w:delText>
        </w:r>
      </w:del>
      <w:ins w:id="27" w:author="Merike Koppel JM" w:date="2024-03-07T09:18:00Z">
        <w:r w:rsidR="004743F0">
          <w:rPr>
            <w:rFonts w:cs="Times New Roman"/>
            <w:color w:val="202020"/>
            <w:szCs w:val="24"/>
            <w:shd w:val="clear" w:color="auto" w:fill="FFFFFF"/>
          </w:rPr>
          <w:t>ning</w:t>
        </w:r>
      </w:ins>
      <w:r w:rsidRPr="00331C07">
        <w:rPr>
          <w:rFonts w:cs="Times New Roman"/>
          <w:color w:val="202020"/>
          <w:szCs w:val="24"/>
          <w:shd w:val="clear" w:color="auto" w:fill="FFFFFF"/>
        </w:rPr>
        <w:t xml:space="preserve"> </w:t>
      </w:r>
      <w:commentRangeEnd w:id="23"/>
      <w:r w:rsidR="004743F0">
        <w:rPr>
          <w:rStyle w:val="Kommentaariviide"/>
        </w:rPr>
        <w:commentReference w:id="23"/>
      </w:r>
      <w:r w:rsidRPr="00331C07">
        <w:rPr>
          <w:rFonts w:cs="Times New Roman"/>
          <w:color w:val="202020"/>
          <w:szCs w:val="24"/>
          <w:shd w:val="clear" w:color="auto" w:fill="FFFFFF"/>
        </w:rPr>
        <w:t>meedet saab kohaldada kontrollitava isiku, tema esindaja või tema töötaja juuresolekul.</w:t>
      </w:r>
      <w:ins w:id="28" w:author="Merike Koppel JM" w:date="2024-03-07T09:14:00Z">
        <w:r w:rsidR="003C789F">
          <w:rPr>
            <w:rFonts w:cs="Times New Roman"/>
            <w:color w:val="202020"/>
            <w:szCs w:val="24"/>
            <w:shd w:val="clear" w:color="auto" w:fill="FFFFFF"/>
          </w:rPr>
          <w:t>“;</w:t>
        </w:r>
      </w:ins>
    </w:p>
    <w:p w14:paraId="6C9435C6" w14:textId="77777777" w:rsidR="00527B31" w:rsidRPr="00331C07" w:rsidRDefault="00527B31" w:rsidP="00080C38">
      <w:pPr>
        <w:spacing w:after="0" w:line="240" w:lineRule="auto"/>
        <w:jc w:val="both"/>
        <w:rPr>
          <w:rFonts w:cs="Times New Roman"/>
          <w:bCs/>
          <w:color w:val="202020"/>
          <w:szCs w:val="24"/>
          <w:shd w:val="clear" w:color="auto" w:fill="FFFFFF"/>
        </w:rPr>
      </w:pPr>
    </w:p>
    <w:p w14:paraId="049C0E7C" w14:textId="3818EC7F" w:rsidR="00527B31" w:rsidRPr="00331C07" w:rsidRDefault="00527B31" w:rsidP="00080C38">
      <w:pPr>
        <w:spacing w:after="0" w:line="240" w:lineRule="auto"/>
        <w:jc w:val="both"/>
        <w:rPr>
          <w:rFonts w:cs="Times New Roman"/>
          <w:bCs/>
          <w:color w:val="202020"/>
          <w:szCs w:val="24"/>
          <w:shd w:val="clear" w:color="auto" w:fill="FFFFFF"/>
        </w:rPr>
      </w:pPr>
      <w:r w:rsidRPr="00331C07">
        <w:rPr>
          <w:rFonts w:cs="Times New Roman"/>
          <w:b/>
          <w:color w:val="202020"/>
          <w:szCs w:val="24"/>
          <w:shd w:val="clear" w:color="auto" w:fill="FFFFFF"/>
        </w:rPr>
        <w:t>5)</w:t>
      </w:r>
      <w:r w:rsidRPr="00331C07">
        <w:rPr>
          <w:rFonts w:cs="Times New Roman"/>
          <w:bCs/>
          <w:color w:val="202020"/>
          <w:szCs w:val="24"/>
          <w:shd w:val="clear" w:color="auto" w:fill="FFFFFF"/>
        </w:rPr>
        <w:t xml:space="preserve"> seaduse 2. peatükki täiendatakse 1</w:t>
      </w:r>
      <w:r w:rsidRPr="00331C07">
        <w:rPr>
          <w:rFonts w:cs="Times New Roman"/>
          <w:bCs/>
          <w:color w:val="202020"/>
          <w:szCs w:val="24"/>
          <w:shd w:val="clear" w:color="auto" w:fill="FFFFFF"/>
          <w:vertAlign w:val="superscript"/>
        </w:rPr>
        <w:t>1</w:t>
      </w:r>
      <w:r w:rsidRPr="00331C07">
        <w:rPr>
          <w:rFonts w:cs="Times New Roman"/>
          <w:bCs/>
          <w:color w:val="202020"/>
          <w:szCs w:val="24"/>
          <w:shd w:val="clear" w:color="auto" w:fill="FFFFFF"/>
        </w:rPr>
        <w:t>. jaoga järgmises sõnastuses:</w:t>
      </w:r>
    </w:p>
    <w:p w14:paraId="21DDF9DA" w14:textId="77777777" w:rsidR="00527B31" w:rsidRDefault="00527B31" w:rsidP="00080C38">
      <w:pPr>
        <w:spacing w:after="0" w:line="240" w:lineRule="auto"/>
        <w:jc w:val="both"/>
        <w:rPr>
          <w:rFonts w:cs="Times New Roman"/>
          <w:bCs/>
          <w:color w:val="202020"/>
          <w:szCs w:val="24"/>
          <w:shd w:val="clear" w:color="auto" w:fill="FFFFFF"/>
        </w:rPr>
      </w:pPr>
    </w:p>
    <w:p w14:paraId="755FE2E7" w14:textId="1F83B662" w:rsidR="00527B31" w:rsidRPr="00527B31" w:rsidRDefault="00527B31" w:rsidP="00527B31">
      <w:pPr>
        <w:spacing w:after="0" w:line="240" w:lineRule="auto"/>
        <w:jc w:val="center"/>
        <w:rPr>
          <w:rFonts w:cs="Times New Roman"/>
          <w:b/>
          <w:szCs w:val="24"/>
        </w:rPr>
      </w:pPr>
      <w:r w:rsidRPr="00527B31">
        <w:rPr>
          <w:rFonts w:cs="Times New Roman"/>
          <w:b/>
          <w:szCs w:val="24"/>
        </w:rPr>
        <w:t>„1</w:t>
      </w:r>
      <w:r w:rsidRPr="00527B31">
        <w:rPr>
          <w:rFonts w:cs="Times New Roman"/>
          <w:b/>
          <w:szCs w:val="24"/>
          <w:vertAlign w:val="superscript"/>
        </w:rPr>
        <w:t>1</w:t>
      </w:r>
      <w:r w:rsidR="00C4208E">
        <w:rPr>
          <w:rFonts w:cs="Times New Roman"/>
          <w:b/>
          <w:szCs w:val="24"/>
        </w:rPr>
        <w:t>.</w:t>
      </w:r>
      <w:r w:rsidRPr="00527B31">
        <w:rPr>
          <w:rFonts w:cs="Times New Roman"/>
          <w:b/>
          <w:szCs w:val="24"/>
        </w:rPr>
        <w:t xml:space="preserve"> </w:t>
      </w:r>
      <w:r w:rsidR="00251AE0">
        <w:rPr>
          <w:rFonts w:cs="Times New Roman"/>
          <w:b/>
          <w:szCs w:val="24"/>
        </w:rPr>
        <w:t>jagu</w:t>
      </w:r>
    </w:p>
    <w:p w14:paraId="59C77A9E" w14:textId="065A10EC" w:rsidR="00527B31" w:rsidRDefault="00136341" w:rsidP="00527B31">
      <w:pPr>
        <w:spacing w:after="0" w:line="240" w:lineRule="auto"/>
        <w:jc w:val="center"/>
        <w:rPr>
          <w:rFonts w:cs="Times New Roman"/>
          <w:b/>
          <w:szCs w:val="24"/>
        </w:rPr>
      </w:pPr>
      <w:commentRangeStart w:id="29"/>
      <w:r>
        <w:rPr>
          <w:rFonts w:cs="Times New Roman"/>
          <w:b/>
          <w:szCs w:val="24"/>
        </w:rPr>
        <w:t>ÜMARDAMISREEGLITE KASUTUSELE</w:t>
      </w:r>
      <w:r w:rsidR="009D5A0A">
        <w:rPr>
          <w:rFonts w:cs="Times New Roman"/>
          <w:b/>
          <w:szCs w:val="24"/>
        </w:rPr>
        <w:t xml:space="preserve"> </w:t>
      </w:r>
      <w:r>
        <w:rPr>
          <w:rFonts w:cs="Times New Roman"/>
          <w:b/>
          <w:szCs w:val="24"/>
        </w:rPr>
        <w:t>VÕTMINE</w:t>
      </w:r>
      <w:commentRangeEnd w:id="29"/>
      <w:r w:rsidR="00E62A1C">
        <w:rPr>
          <w:rStyle w:val="Kommentaariviide"/>
        </w:rPr>
        <w:commentReference w:id="29"/>
      </w:r>
    </w:p>
    <w:p w14:paraId="027B3C4B" w14:textId="77777777" w:rsidR="00136341" w:rsidRDefault="00136341" w:rsidP="00527B31">
      <w:pPr>
        <w:spacing w:after="0" w:line="240" w:lineRule="auto"/>
        <w:jc w:val="center"/>
        <w:rPr>
          <w:rFonts w:cs="Times New Roman"/>
          <w:b/>
          <w:szCs w:val="24"/>
        </w:rPr>
      </w:pPr>
    </w:p>
    <w:p w14:paraId="317AA30A" w14:textId="2926F52B" w:rsidR="00136341" w:rsidRPr="00136341" w:rsidRDefault="00136341" w:rsidP="00136341">
      <w:pPr>
        <w:spacing w:after="0" w:line="240" w:lineRule="auto"/>
        <w:jc w:val="both"/>
        <w:rPr>
          <w:rFonts w:cs="Times New Roman"/>
          <w:b/>
          <w:szCs w:val="24"/>
        </w:rPr>
      </w:pPr>
      <w:r>
        <w:rPr>
          <w:rFonts w:cs="Times New Roman"/>
          <w:b/>
          <w:szCs w:val="24"/>
        </w:rPr>
        <w:t>§ 230</w:t>
      </w:r>
      <w:r>
        <w:rPr>
          <w:rFonts w:cs="Times New Roman"/>
          <w:b/>
          <w:szCs w:val="24"/>
          <w:vertAlign w:val="superscript"/>
        </w:rPr>
        <w:t>1</w:t>
      </w:r>
      <w:r>
        <w:rPr>
          <w:rFonts w:cs="Times New Roman"/>
          <w:b/>
          <w:szCs w:val="24"/>
        </w:rPr>
        <w:t xml:space="preserve">. Üleminekuperiood lõpphinna ümardamise </w:t>
      </w:r>
      <w:commentRangeStart w:id="30"/>
      <w:r>
        <w:rPr>
          <w:rFonts w:cs="Times New Roman"/>
          <w:b/>
          <w:szCs w:val="24"/>
        </w:rPr>
        <w:t>kasutuselevõtmiseks</w:t>
      </w:r>
      <w:commentRangeEnd w:id="30"/>
      <w:r w:rsidR="00AD1857">
        <w:rPr>
          <w:rStyle w:val="Kommentaariviide"/>
        </w:rPr>
        <w:commentReference w:id="30"/>
      </w:r>
    </w:p>
    <w:p w14:paraId="3D97E857" w14:textId="77777777" w:rsidR="00527B31" w:rsidRDefault="00527B31" w:rsidP="00527B31">
      <w:pPr>
        <w:spacing w:after="0" w:line="240" w:lineRule="auto"/>
        <w:jc w:val="center"/>
        <w:rPr>
          <w:rFonts w:cs="Times New Roman"/>
          <w:b/>
          <w:szCs w:val="24"/>
        </w:rPr>
      </w:pPr>
    </w:p>
    <w:p w14:paraId="65BBE679" w14:textId="32B17831" w:rsidR="00527B31" w:rsidRPr="00751C17" w:rsidRDefault="00751C17" w:rsidP="00527B31">
      <w:pPr>
        <w:spacing w:after="0" w:line="240" w:lineRule="auto"/>
        <w:jc w:val="both"/>
        <w:rPr>
          <w:rFonts w:cs="Times New Roman"/>
          <w:bCs/>
          <w:szCs w:val="24"/>
        </w:rPr>
      </w:pPr>
      <w:r>
        <w:rPr>
          <w:rFonts w:cs="Times New Roman"/>
          <w:bCs/>
          <w:szCs w:val="24"/>
        </w:rPr>
        <w:t>Käesoleva seaduse §-s 5</w:t>
      </w:r>
      <w:r>
        <w:rPr>
          <w:rFonts w:cs="Times New Roman"/>
          <w:bCs/>
          <w:szCs w:val="24"/>
          <w:vertAlign w:val="superscript"/>
        </w:rPr>
        <w:t>3</w:t>
      </w:r>
      <w:r>
        <w:rPr>
          <w:rFonts w:cs="Times New Roman"/>
          <w:bCs/>
          <w:szCs w:val="24"/>
        </w:rPr>
        <w:t xml:space="preserve"> nimetatud isikud </w:t>
      </w:r>
      <w:r w:rsidR="00FD41E3">
        <w:rPr>
          <w:rFonts w:cs="Times New Roman"/>
          <w:bCs/>
          <w:szCs w:val="24"/>
        </w:rPr>
        <w:t xml:space="preserve">on kohustatud viima oma tegevuse vastavusse käesolevas seaduses sätestatud nõuetega </w:t>
      </w:r>
      <w:r w:rsidR="00EB0F33">
        <w:rPr>
          <w:rFonts w:cs="Times New Roman"/>
          <w:bCs/>
          <w:szCs w:val="24"/>
        </w:rPr>
        <w:t xml:space="preserve">2025. aasta </w:t>
      </w:r>
      <w:r w:rsidR="00FD41E3">
        <w:rPr>
          <w:rFonts w:cs="Times New Roman"/>
          <w:bCs/>
          <w:szCs w:val="24"/>
        </w:rPr>
        <w:t>1. jaanuariks.</w:t>
      </w:r>
      <w:r w:rsidR="00D865C3">
        <w:rPr>
          <w:rFonts w:cs="Times New Roman"/>
          <w:bCs/>
          <w:szCs w:val="24"/>
        </w:rPr>
        <w:t>“.</w:t>
      </w:r>
      <w:r w:rsidR="00FD41E3">
        <w:rPr>
          <w:rFonts w:cs="Times New Roman"/>
          <w:bCs/>
          <w:szCs w:val="24"/>
        </w:rPr>
        <w:t xml:space="preserve"> </w:t>
      </w:r>
    </w:p>
    <w:p w14:paraId="75DC994F" w14:textId="77777777" w:rsidR="00EB0F33" w:rsidRPr="00080C38" w:rsidRDefault="00EB0F33" w:rsidP="00080C38">
      <w:pPr>
        <w:spacing w:after="0" w:line="240" w:lineRule="auto"/>
        <w:jc w:val="both"/>
        <w:rPr>
          <w:rFonts w:cs="Times New Roman"/>
          <w:bCs/>
          <w:szCs w:val="24"/>
        </w:rPr>
      </w:pPr>
    </w:p>
    <w:p w14:paraId="20B35E59" w14:textId="2914CB3E" w:rsidR="00A41228" w:rsidRPr="00600383" w:rsidRDefault="00A41228" w:rsidP="00A41228">
      <w:pPr>
        <w:rPr>
          <w:rFonts w:cs="Times New Roman"/>
          <w:b/>
          <w:bCs/>
        </w:rPr>
      </w:pPr>
      <w:r w:rsidRPr="00600383">
        <w:rPr>
          <w:rFonts w:cs="Times New Roman"/>
          <w:b/>
          <w:bCs/>
        </w:rPr>
        <w:t>§ 2. Alkoholi-, tubaka-, kütuse- ja elektriaktsiisi seaduse muutmine</w:t>
      </w:r>
    </w:p>
    <w:p w14:paraId="3E979402" w14:textId="77777777" w:rsidR="005466FF" w:rsidRDefault="00A41228" w:rsidP="00600383">
      <w:pPr>
        <w:jc w:val="both"/>
        <w:rPr>
          <w:rFonts w:cs="Times New Roman"/>
          <w:szCs w:val="24"/>
        </w:rPr>
      </w:pPr>
      <w:r w:rsidRPr="003B0740">
        <w:rPr>
          <w:rFonts w:cs="Times New Roman"/>
          <w:szCs w:val="24"/>
        </w:rPr>
        <w:t>Alkoholi-, tubaka-, kütuse- ja elektriaktsiisi seaduse</w:t>
      </w:r>
      <w:r w:rsidR="005466FF">
        <w:rPr>
          <w:rFonts w:cs="Times New Roman"/>
          <w:szCs w:val="24"/>
        </w:rPr>
        <w:t>s tehakse järgmised muudatused:</w:t>
      </w:r>
    </w:p>
    <w:p w14:paraId="75E9F463" w14:textId="634A3DBA" w:rsidR="00EA2727" w:rsidRPr="003B0740" w:rsidRDefault="005466FF" w:rsidP="00600383">
      <w:pPr>
        <w:jc w:val="both"/>
        <w:rPr>
          <w:rFonts w:cs="Times New Roman"/>
          <w:szCs w:val="24"/>
        </w:rPr>
      </w:pPr>
      <w:r w:rsidRPr="005466FF">
        <w:rPr>
          <w:rFonts w:cs="Times New Roman"/>
          <w:b/>
          <w:bCs/>
          <w:szCs w:val="24"/>
        </w:rPr>
        <w:lastRenderedPageBreak/>
        <w:t>1)</w:t>
      </w:r>
      <w:r>
        <w:rPr>
          <w:rFonts w:cs="Times New Roman"/>
          <w:szCs w:val="24"/>
        </w:rPr>
        <w:t xml:space="preserve"> paragrahvi</w:t>
      </w:r>
      <w:r w:rsidR="00A41228" w:rsidRPr="003B0740">
        <w:rPr>
          <w:rFonts w:cs="Times New Roman"/>
          <w:szCs w:val="24"/>
        </w:rPr>
        <w:t xml:space="preserve"> 62 lõi</w:t>
      </w:r>
      <w:r w:rsidR="003B0740" w:rsidRPr="003B0740">
        <w:rPr>
          <w:rFonts w:cs="Times New Roman"/>
          <w:szCs w:val="24"/>
        </w:rPr>
        <w:t>ke</w:t>
      </w:r>
      <w:r w:rsidR="00A41228" w:rsidRPr="003B0740">
        <w:rPr>
          <w:rFonts w:cs="Times New Roman"/>
          <w:szCs w:val="24"/>
        </w:rPr>
        <w:t xml:space="preserve"> 3 esimes</w:t>
      </w:r>
      <w:r w:rsidR="003B0740" w:rsidRPr="003B0740">
        <w:rPr>
          <w:rFonts w:cs="Times New Roman"/>
          <w:szCs w:val="24"/>
        </w:rPr>
        <w:t>est</w:t>
      </w:r>
      <w:r w:rsidR="00A41228" w:rsidRPr="003B0740">
        <w:rPr>
          <w:rFonts w:cs="Times New Roman"/>
          <w:szCs w:val="24"/>
        </w:rPr>
        <w:t xml:space="preserve"> lause</w:t>
      </w:r>
      <w:r w:rsidR="003B0740" w:rsidRPr="003B0740">
        <w:rPr>
          <w:rFonts w:cs="Times New Roman"/>
          <w:szCs w:val="24"/>
        </w:rPr>
        <w:t>s</w:t>
      </w:r>
      <w:r w:rsidR="00A41228" w:rsidRPr="003B0740">
        <w:rPr>
          <w:rFonts w:cs="Times New Roman"/>
          <w:szCs w:val="24"/>
        </w:rPr>
        <w:t>t</w:t>
      </w:r>
      <w:r w:rsidR="003B0740" w:rsidRPr="003B0740">
        <w:rPr>
          <w:rFonts w:cs="Times New Roman"/>
          <w:szCs w:val="24"/>
        </w:rPr>
        <w:t xml:space="preserve"> jäetakse välja tekstiosa „sigarettide,“;</w:t>
      </w:r>
      <w:r w:rsidR="00A41228" w:rsidRPr="003B0740">
        <w:rPr>
          <w:rFonts w:cs="Times New Roman"/>
          <w:szCs w:val="24"/>
        </w:rPr>
        <w:t xml:space="preserve"> </w:t>
      </w:r>
    </w:p>
    <w:p w14:paraId="0C665E11" w14:textId="652992B5" w:rsidR="003B0740" w:rsidRPr="003B0740" w:rsidRDefault="003B0740" w:rsidP="00600383">
      <w:pPr>
        <w:jc w:val="both"/>
        <w:rPr>
          <w:rFonts w:cs="Times New Roman"/>
          <w:szCs w:val="24"/>
        </w:rPr>
      </w:pPr>
      <w:r w:rsidRPr="007E2CAF">
        <w:rPr>
          <w:rFonts w:cs="Times New Roman"/>
          <w:b/>
          <w:bCs/>
          <w:szCs w:val="24"/>
        </w:rPr>
        <w:t>2)</w:t>
      </w:r>
      <w:r w:rsidRPr="003B0740">
        <w:rPr>
          <w:rFonts w:cs="Times New Roman"/>
          <w:szCs w:val="24"/>
        </w:rPr>
        <w:t xml:space="preserve"> paragrahvi 62 täiendatakse lõikega 3</w:t>
      </w:r>
      <w:r w:rsidRPr="003B0740">
        <w:rPr>
          <w:rFonts w:cs="Times New Roman"/>
          <w:szCs w:val="24"/>
          <w:vertAlign w:val="superscript"/>
        </w:rPr>
        <w:t>1</w:t>
      </w:r>
      <w:r w:rsidRPr="003B0740">
        <w:rPr>
          <w:rFonts w:cs="Times New Roman"/>
          <w:szCs w:val="24"/>
        </w:rPr>
        <w:t xml:space="preserve"> järgmises sõnastuses:</w:t>
      </w:r>
    </w:p>
    <w:p w14:paraId="31058FF6" w14:textId="124ED2A5" w:rsidR="00EB0F33" w:rsidRPr="00120E81" w:rsidRDefault="003B0740" w:rsidP="00120E81">
      <w:pPr>
        <w:jc w:val="both"/>
        <w:rPr>
          <w:rFonts w:cs="Times New Roman"/>
          <w:szCs w:val="24"/>
          <w:shd w:val="clear" w:color="auto" w:fill="FFFFFF"/>
        </w:rPr>
      </w:pPr>
      <w:r w:rsidRPr="003B0740">
        <w:rPr>
          <w:rFonts w:cs="Times New Roman"/>
          <w:szCs w:val="24"/>
        </w:rPr>
        <w:t>„(3</w:t>
      </w:r>
      <w:r w:rsidRPr="003B0740">
        <w:rPr>
          <w:rFonts w:cs="Times New Roman"/>
          <w:szCs w:val="24"/>
          <w:vertAlign w:val="superscript"/>
        </w:rPr>
        <w:t>1</w:t>
      </w:r>
      <w:r w:rsidRPr="003B0740">
        <w:rPr>
          <w:rFonts w:cs="Times New Roman"/>
          <w:szCs w:val="24"/>
        </w:rPr>
        <w:t xml:space="preserve">) </w:t>
      </w:r>
      <w:r w:rsidRPr="007E2CAF">
        <w:rPr>
          <w:rFonts w:cs="Times New Roman"/>
          <w:color w:val="202020"/>
          <w:szCs w:val="24"/>
          <w:shd w:val="clear" w:color="auto" w:fill="FFFFFF"/>
        </w:rPr>
        <w:t>Maksumärkide tellija teatab Maksu- ja Tolliametile maksumärkide tellimisel sigarettide maksimaalse jaehinna</w:t>
      </w:r>
      <w:r w:rsidR="007E2CAF">
        <w:rPr>
          <w:rFonts w:cs="Times New Roman"/>
          <w:color w:val="202020"/>
          <w:szCs w:val="24"/>
          <w:shd w:val="clear" w:color="auto" w:fill="FFFFFF"/>
        </w:rPr>
        <w:t xml:space="preserve">. Sigarettide maksimaalne jaehind </w:t>
      </w:r>
      <w:r w:rsidRPr="007E2CAF">
        <w:rPr>
          <w:rFonts w:cs="Times New Roman"/>
          <w:color w:val="202020"/>
          <w:szCs w:val="24"/>
          <w:shd w:val="clear" w:color="auto" w:fill="FFFFFF"/>
        </w:rPr>
        <w:t>teatatakse 0,05</w:t>
      </w:r>
      <w:r>
        <w:rPr>
          <w:rFonts w:cs="Times New Roman"/>
          <w:color w:val="202020"/>
          <w:szCs w:val="24"/>
          <w:shd w:val="clear" w:color="auto" w:fill="FFFFFF"/>
        </w:rPr>
        <w:t xml:space="preserve"> </w:t>
      </w:r>
      <w:r w:rsidR="00600383" w:rsidRPr="003B0740">
        <w:rPr>
          <w:rFonts w:cs="Times New Roman"/>
          <w:szCs w:val="24"/>
          <w:shd w:val="clear" w:color="auto" w:fill="FFFFFF"/>
        </w:rPr>
        <w:t>euro täpsusega.</w:t>
      </w:r>
      <w:r w:rsidR="00EA2727" w:rsidRPr="003B0740">
        <w:rPr>
          <w:rFonts w:cs="Times New Roman"/>
          <w:szCs w:val="24"/>
          <w:shd w:val="clear" w:color="auto" w:fill="FFFFFF"/>
        </w:rPr>
        <w:t>“.</w:t>
      </w:r>
    </w:p>
    <w:p w14:paraId="4765DFF1" w14:textId="2AF26B27" w:rsidR="003F300D" w:rsidRPr="00DF0AF2" w:rsidRDefault="003F300D" w:rsidP="00A41228">
      <w:pPr>
        <w:rPr>
          <w:b/>
          <w:bCs/>
        </w:rPr>
      </w:pPr>
      <w:r w:rsidRPr="00DF0AF2">
        <w:rPr>
          <w:b/>
          <w:bCs/>
        </w:rPr>
        <w:t xml:space="preserve">§ </w:t>
      </w:r>
      <w:r w:rsidR="00600383" w:rsidRPr="00DF0AF2">
        <w:rPr>
          <w:b/>
          <w:bCs/>
        </w:rPr>
        <w:t>3</w:t>
      </w:r>
      <w:r w:rsidRPr="00DF0AF2">
        <w:rPr>
          <w:b/>
          <w:bCs/>
        </w:rPr>
        <w:t>. Tarbijakaitseseaduse muutmine</w:t>
      </w:r>
    </w:p>
    <w:p w14:paraId="639C5D9D" w14:textId="77777777" w:rsidR="003F300D" w:rsidRDefault="003F300D" w:rsidP="003F300D">
      <w:pPr>
        <w:spacing w:after="0" w:line="240" w:lineRule="auto"/>
        <w:jc w:val="both"/>
        <w:rPr>
          <w:rFonts w:cs="Times New Roman"/>
          <w:bCs/>
          <w:szCs w:val="24"/>
        </w:rPr>
      </w:pPr>
      <w:r w:rsidRPr="00DF0AF2">
        <w:rPr>
          <w:rFonts w:cs="Times New Roman"/>
          <w:bCs/>
          <w:szCs w:val="24"/>
        </w:rPr>
        <w:t>Tarbijakaitseseaduses tehakse järgmised muudatused:</w:t>
      </w:r>
    </w:p>
    <w:p w14:paraId="00C0406F" w14:textId="77777777" w:rsidR="003F300D" w:rsidRPr="00EA5DD9" w:rsidRDefault="003F300D" w:rsidP="003F300D">
      <w:pPr>
        <w:spacing w:after="0" w:line="240" w:lineRule="auto"/>
        <w:jc w:val="both"/>
        <w:rPr>
          <w:rFonts w:cs="Times New Roman"/>
          <w:b/>
          <w:szCs w:val="24"/>
        </w:rPr>
      </w:pPr>
    </w:p>
    <w:p w14:paraId="6A74811E" w14:textId="39C7E33A" w:rsidR="003F300D" w:rsidRPr="00DF0AF2" w:rsidRDefault="000A072D" w:rsidP="003F300D">
      <w:pPr>
        <w:spacing w:after="0" w:line="240" w:lineRule="auto"/>
        <w:jc w:val="both"/>
        <w:rPr>
          <w:rFonts w:cs="Times New Roman"/>
          <w:bCs/>
          <w:szCs w:val="24"/>
        </w:rPr>
      </w:pPr>
      <w:r>
        <w:rPr>
          <w:rFonts w:cs="Times New Roman"/>
          <w:b/>
          <w:szCs w:val="24"/>
        </w:rPr>
        <w:t>1</w:t>
      </w:r>
      <w:r w:rsidR="003F300D" w:rsidRPr="00DF0AF2">
        <w:rPr>
          <w:rFonts w:cs="Times New Roman"/>
          <w:b/>
          <w:szCs w:val="24"/>
        </w:rPr>
        <w:t>)</w:t>
      </w:r>
      <w:r w:rsidR="003F300D" w:rsidRPr="00DF0AF2">
        <w:rPr>
          <w:rFonts w:cs="Times New Roman"/>
          <w:bCs/>
          <w:szCs w:val="24"/>
        </w:rPr>
        <w:t xml:space="preserve"> paragrahvi 65 pealkirja täiendatakse pärast sõna „Võlaõigusseaduse“</w:t>
      </w:r>
      <w:r w:rsidR="003F300D" w:rsidRPr="00DF0AF2">
        <w:rPr>
          <w:rFonts w:cs="Times New Roman"/>
          <w:bCs/>
          <w:szCs w:val="24"/>
          <w:vertAlign w:val="superscript"/>
        </w:rPr>
        <w:t xml:space="preserve"> </w:t>
      </w:r>
      <w:r w:rsidR="003F300D" w:rsidRPr="00DF0AF2">
        <w:rPr>
          <w:rFonts w:cs="Times New Roman"/>
          <w:bCs/>
          <w:szCs w:val="24"/>
        </w:rPr>
        <w:t>sõnadega „</w:t>
      </w:r>
      <w:r w:rsidR="00B51CC0">
        <w:rPr>
          <w:rFonts w:cs="Times New Roman"/>
          <w:bCs/>
          <w:szCs w:val="24"/>
        </w:rPr>
        <w:t>ning</w:t>
      </w:r>
      <w:r w:rsidR="003F300D" w:rsidRPr="00DF0AF2">
        <w:rPr>
          <w:rFonts w:cs="Times New Roman"/>
          <w:bCs/>
          <w:szCs w:val="24"/>
        </w:rPr>
        <w:t xml:space="preserve"> euro kasutusele võtmise </w:t>
      </w:r>
      <w:r w:rsidR="00B51CC0">
        <w:rPr>
          <w:rFonts w:cs="Times New Roman"/>
          <w:bCs/>
          <w:szCs w:val="24"/>
        </w:rPr>
        <w:t>ja</w:t>
      </w:r>
      <w:r w:rsidR="003F300D" w:rsidRPr="00DF0AF2">
        <w:rPr>
          <w:rFonts w:cs="Times New Roman"/>
          <w:bCs/>
          <w:szCs w:val="24"/>
        </w:rPr>
        <w:t xml:space="preserve"> </w:t>
      </w:r>
      <w:r w:rsidR="003F300D" w:rsidRPr="00DF0AF2">
        <w:rPr>
          <w:rFonts w:cs="Times New Roman"/>
          <w:szCs w:val="24"/>
        </w:rPr>
        <w:t>eurodes tehtavate sularahamaksete arveldamise</w:t>
      </w:r>
      <w:r w:rsidR="003F300D" w:rsidRPr="00DF0AF2">
        <w:rPr>
          <w:rFonts w:cs="Times New Roman"/>
          <w:bCs/>
          <w:szCs w:val="24"/>
        </w:rPr>
        <w:t xml:space="preserve"> seaduse“;</w:t>
      </w:r>
    </w:p>
    <w:p w14:paraId="128A4ED8" w14:textId="77777777" w:rsidR="003F300D" w:rsidRPr="00DF0AF2" w:rsidRDefault="003F300D" w:rsidP="003F300D">
      <w:pPr>
        <w:spacing w:after="0" w:line="240" w:lineRule="auto"/>
        <w:jc w:val="both"/>
        <w:rPr>
          <w:rFonts w:cs="Times New Roman"/>
          <w:bCs/>
          <w:i/>
          <w:iCs/>
          <w:szCs w:val="24"/>
        </w:rPr>
      </w:pPr>
    </w:p>
    <w:p w14:paraId="5EFF6578" w14:textId="7F64D3A2" w:rsidR="003F300D" w:rsidRPr="00DF0AF2" w:rsidRDefault="000A072D" w:rsidP="003F300D">
      <w:pPr>
        <w:spacing w:after="0" w:line="240" w:lineRule="auto"/>
        <w:jc w:val="both"/>
        <w:rPr>
          <w:rFonts w:cs="Times New Roman"/>
          <w:bCs/>
          <w:szCs w:val="24"/>
        </w:rPr>
      </w:pPr>
      <w:r>
        <w:rPr>
          <w:rFonts w:cs="Times New Roman"/>
          <w:b/>
          <w:szCs w:val="24"/>
        </w:rPr>
        <w:t>2</w:t>
      </w:r>
      <w:r w:rsidR="003F300D" w:rsidRPr="00DF0AF2">
        <w:rPr>
          <w:rFonts w:cs="Times New Roman"/>
          <w:b/>
          <w:szCs w:val="24"/>
        </w:rPr>
        <w:t>)</w:t>
      </w:r>
      <w:r w:rsidR="003F300D" w:rsidRPr="00DF0AF2">
        <w:rPr>
          <w:rFonts w:cs="Times New Roman"/>
          <w:bCs/>
          <w:szCs w:val="24"/>
        </w:rPr>
        <w:t xml:space="preserve"> paragrahvi 65 täiendatakse lõi</w:t>
      </w:r>
      <w:r w:rsidR="00955C4E">
        <w:rPr>
          <w:rFonts w:cs="Times New Roman"/>
          <w:bCs/>
          <w:szCs w:val="24"/>
        </w:rPr>
        <w:t>kega</w:t>
      </w:r>
      <w:r w:rsidR="003F300D" w:rsidRPr="00DF0AF2">
        <w:rPr>
          <w:rFonts w:cs="Times New Roman"/>
          <w:bCs/>
          <w:szCs w:val="24"/>
        </w:rPr>
        <w:t xml:space="preserve"> </w:t>
      </w:r>
      <w:r w:rsidR="00936BF8">
        <w:rPr>
          <w:rFonts w:cs="Times New Roman"/>
          <w:bCs/>
          <w:szCs w:val="24"/>
        </w:rPr>
        <w:t>3</w:t>
      </w:r>
      <w:r w:rsidR="003F300D" w:rsidRPr="00DF0AF2">
        <w:rPr>
          <w:rFonts w:cs="Times New Roman"/>
          <w:bCs/>
          <w:szCs w:val="24"/>
          <w:vertAlign w:val="superscript"/>
        </w:rPr>
        <w:t>1</w:t>
      </w:r>
      <w:r w:rsidR="00A97C09">
        <w:rPr>
          <w:rFonts w:cs="Times New Roman"/>
          <w:bCs/>
          <w:szCs w:val="24"/>
        </w:rPr>
        <w:t xml:space="preserve"> </w:t>
      </w:r>
      <w:r w:rsidR="003F300D" w:rsidRPr="00DF0AF2">
        <w:rPr>
          <w:rFonts w:cs="Times New Roman"/>
          <w:bCs/>
          <w:szCs w:val="24"/>
        </w:rPr>
        <w:t>järgmises sõnastuses:</w:t>
      </w:r>
    </w:p>
    <w:p w14:paraId="51FEFCA2" w14:textId="77777777" w:rsidR="003F300D" w:rsidRPr="00DF0AF2" w:rsidRDefault="003F300D" w:rsidP="003F300D">
      <w:pPr>
        <w:spacing w:after="0" w:line="240" w:lineRule="auto"/>
        <w:jc w:val="both"/>
        <w:rPr>
          <w:rFonts w:cs="Times New Roman"/>
          <w:i/>
          <w:iCs/>
          <w:color w:val="202020"/>
          <w:szCs w:val="24"/>
          <w:shd w:val="clear" w:color="auto" w:fill="FFFFFF"/>
        </w:rPr>
      </w:pPr>
    </w:p>
    <w:p w14:paraId="3E2EC617" w14:textId="3F5DA854" w:rsidR="003F300D" w:rsidRPr="009F104A" w:rsidRDefault="000A072D" w:rsidP="003F300D">
      <w:pPr>
        <w:spacing w:after="0" w:line="240" w:lineRule="auto"/>
        <w:jc w:val="both"/>
        <w:rPr>
          <w:rFonts w:cs="Times New Roman"/>
          <w:bCs/>
          <w:szCs w:val="24"/>
        </w:rPr>
      </w:pPr>
      <w:r>
        <w:rPr>
          <w:rFonts w:cs="Times New Roman"/>
          <w:color w:val="202020"/>
          <w:szCs w:val="24"/>
          <w:shd w:val="clear" w:color="auto" w:fill="FFFFFF"/>
        </w:rPr>
        <w:t>„</w:t>
      </w:r>
      <w:r w:rsidR="00A97C09" w:rsidRPr="009D6D9F">
        <w:rPr>
          <w:rFonts w:cs="Times New Roman"/>
          <w:color w:val="202020"/>
          <w:szCs w:val="24"/>
          <w:shd w:val="clear" w:color="auto" w:fill="FFFFFF"/>
        </w:rPr>
        <w:t>(</w:t>
      </w:r>
      <w:r w:rsidR="00936BF8">
        <w:rPr>
          <w:rFonts w:cs="Times New Roman"/>
          <w:color w:val="202020"/>
          <w:szCs w:val="24"/>
          <w:shd w:val="clear" w:color="auto" w:fill="FFFFFF"/>
        </w:rPr>
        <w:t>3</w:t>
      </w:r>
      <w:r w:rsidR="007E2CAF">
        <w:rPr>
          <w:rFonts w:cs="Times New Roman"/>
          <w:color w:val="202020"/>
          <w:szCs w:val="24"/>
          <w:shd w:val="clear" w:color="auto" w:fill="FFFFFF"/>
          <w:vertAlign w:val="superscript"/>
        </w:rPr>
        <w:t>1</w:t>
      </w:r>
      <w:r w:rsidR="003F300D" w:rsidRPr="009D6D9F">
        <w:rPr>
          <w:rFonts w:cs="Times New Roman"/>
          <w:color w:val="202020"/>
          <w:szCs w:val="24"/>
          <w:shd w:val="clear" w:color="auto" w:fill="FFFFFF"/>
        </w:rPr>
        <w:t>)</w:t>
      </w:r>
      <w:r w:rsidR="009D6D9F">
        <w:rPr>
          <w:rFonts w:cs="Times New Roman"/>
          <w:color w:val="202020"/>
          <w:szCs w:val="24"/>
          <w:shd w:val="clear" w:color="auto" w:fill="FFFFFF"/>
        </w:rPr>
        <w:t xml:space="preserve"> </w:t>
      </w:r>
      <w:r w:rsidR="003F300D" w:rsidRPr="009F104A">
        <w:rPr>
          <w:rFonts w:cs="Times New Roman"/>
          <w:color w:val="202020"/>
          <w:szCs w:val="24"/>
          <w:shd w:val="clear" w:color="auto" w:fill="FFFFFF"/>
        </w:rPr>
        <w:t>Tarbijakaitse ja Tehnilise Järelevalve Amet võib pöörduda Eesti Vabariigi nimel hagiga maakohtusse ning nõuda kauplejalt</w:t>
      </w:r>
      <w:r w:rsidR="00101D73">
        <w:rPr>
          <w:rFonts w:cs="Times New Roman"/>
          <w:color w:val="202020"/>
          <w:szCs w:val="24"/>
          <w:shd w:val="clear" w:color="auto" w:fill="FFFFFF"/>
        </w:rPr>
        <w:t xml:space="preserve">, kes on rikkunud euro kasutusele võtmise </w:t>
      </w:r>
      <w:r w:rsidR="00664A52">
        <w:rPr>
          <w:rFonts w:cs="Times New Roman"/>
          <w:color w:val="202020"/>
          <w:szCs w:val="24"/>
          <w:shd w:val="clear" w:color="auto" w:fill="FFFFFF"/>
        </w:rPr>
        <w:t>ja</w:t>
      </w:r>
      <w:r w:rsidR="00101D73">
        <w:rPr>
          <w:rFonts w:cs="Times New Roman"/>
          <w:color w:val="202020"/>
          <w:szCs w:val="24"/>
          <w:shd w:val="clear" w:color="auto" w:fill="FFFFFF"/>
        </w:rPr>
        <w:t xml:space="preserve"> eurodes tehtavate sularahamaksete arveldamise seaduse §-des 5</w:t>
      </w:r>
      <w:r w:rsidR="00101D73">
        <w:rPr>
          <w:rFonts w:cs="Times New Roman"/>
          <w:color w:val="202020"/>
          <w:szCs w:val="24"/>
          <w:shd w:val="clear" w:color="auto" w:fill="FFFFFF"/>
          <w:vertAlign w:val="superscript"/>
        </w:rPr>
        <w:t>1</w:t>
      </w:r>
      <w:r w:rsidR="00101D73">
        <w:rPr>
          <w:rFonts w:cs="Times New Roman"/>
          <w:color w:val="202020"/>
          <w:szCs w:val="24"/>
          <w:shd w:val="clear" w:color="auto" w:fill="FFFFFF"/>
        </w:rPr>
        <w:t xml:space="preserve"> ja 5</w:t>
      </w:r>
      <w:r w:rsidR="00101D73">
        <w:rPr>
          <w:rFonts w:cs="Times New Roman"/>
          <w:color w:val="202020"/>
          <w:szCs w:val="24"/>
          <w:shd w:val="clear" w:color="auto" w:fill="FFFFFF"/>
          <w:vertAlign w:val="superscript"/>
        </w:rPr>
        <w:t>2</w:t>
      </w:r>
      <w:r w:rsidR="00101D73">
        <w:rPr>
          <w:rFonts w:cs="Times New Roman"/>
          <w:color w:val="202020"/>
          <w:szCs w:val="24"/>
          <w:shd w:val="clear" w:color="auto" w:fill="FFFFFF"/>
        </w:rPr>
        <w:t xml:space="preserve"> sätestatut,</w:t>
      </w:r>
      <w:r w:rsidR="003F300D" w:rsidRPr="009F104A">
        <w:rPr>
          <w:rFonts w:cs="Times New Roman"/>
          <w:color w:val="202020"/>
          <w:szCs w:val="24"/>
          <w:shd w:val="clear" w:color="auto" w:fill="FFFFFF"/>
        </w:rPr>
        <w:t xml:space="preserve"> rikkumise lõpetamist ja rikkumisest hoidumist</w:t>
      </w:r>
      <w:r w:rsidR="00101D73">
        <w:rPr>
          <w:rFonts w:cs="Times New Roman"/>
          <w:color w:val="202020"/>
          <w:szCs w:val="24"/>
          <w:shd w:val="clear" w:color="auto" w:fill="FFFFFF"/>
        </w:rPr>
        <w:t>.</w:t>
      </w:r>
      <w:r w:rsidR="00A97C09">
        <w:rPr>
          <w:rFonts w:cs="Times New Roman"/>
          <w:color w:val="202020"/>
          <w:szCs w:val="24"/>
          <w:shd w:val="clear" w:color="auto" w:fill="FFFFFF"/>
        </w:rPr>
        <w:t>“</w:t>
      </w:r>
      <w:r w:rsidR="00A52536">
        <w:rPr>
          <w:rFonts w:cs="Times New Roman"/>
          <w:color w:val="202020"/>
          <w:szCs w:val="24"/>
          <w:shd w:val="clear" w:color="auto" w:fill="FFFFFF"/>
        </w:rPr>
        <w:t>.</w:t>
      </w:r>
    </w:p>
    <w:p w14:paraId="21E616FA" w14:textId="77777777" w:rsidR="00EB0F33" w:rsidRPr="00DF0AF2" w:rsidRDefault="00EB0F33" w:rsidP="003F300D">
      <w:pPr>
        <w:spacing w:after="0" w:line="240" w:lineRule="auto"/>
        <w:jc w:val="both"/>
        <w:rPr>
          <w:rFonts w:cs="Times New Roman"/>
          <w:bCs/>
          <w:szCs w:val="24"/>
        </w:rPr>
      </w:pPr>
    </w:p>
    <w:p w14:paraId="75A303CC" w14:textId="7782B76C" w:rsidR="003F300D" w:rsidRDefault="003F300D" w:rsidP="00080C38">
      <w:pPr>
        <w:rPr>
          <w:rFonts w:cs="Times New Roman"/>
          <w:b/>
          <w:szCs w:val="24"/>
        </w:rPr>
      </w:pPr>
      <w:r w:rsidRPr="00DF0AF2">
        <w:rPr>
          <w:rFonts w:cs="Times New Roman"/>
          <w:b/>
          <w:szCs w:val="24"/>
        </w:rPr>
        <w:t xml:space="preserve">§ </w:t>
      </w:r>
      <w:r w:rsidR="00101D73">
        <w:rPr>
          <w:rFonts w:cs="Times New Roman"/>
          <w:b/>
          <w:szCs w:val="24"/>
        </w:rPr>
        <w:t>4</w:t>
      </w:r>
      <w:r w:rsidRPr="00DF0AF2">
        <w:rPr>
          <w:rFonts w:cs="Times New Roman"/>
          <w:b/>
          <w:szCs w:val="24"/>
        </w:rPr>
        <w:t>. Seaduse jõustumine</w:t>
      </w:r>
    </w:p>
    <w:p w14:paraId="09D5B05C" w14:textId="48708BCA" w:rsidR="003F300D" w:rsidRDefault="003F300D" w:rsidP="003F300D">
      <w:pPr>
        <w:spacing w:after="0" w:line="240" w:lineRule="auto"/>
        <w:jc w:val="both"/>
        <w:rPr>
          <w:rFonts w:cs="Times New Roman"/>
          <w:szCs w:val="24"/>
        </w:rPr>
      </w:pPr>
      <w:r>
        <w:rPr>
          <w:rFonts w:cs="Times New Roman"/>
          <w:szCs w:val="24"/>
        </w:rPr>
        <w:t>Käesolev</w:t>
      </w:r>
      <w:r w:rsidR="00A5516C">
        <w:rPr>
          <w:rFonts w:cs="Times New Roman"/>
          <w:szCs w:val="24"/>
        </w:rPr>
        <w:t xml:space="preserve"> </w:t>
      </w:r>
      <w:r>
        <w:rPr>
          <w:rFonts w:cs="Times New Roman"/>
          <w:szCs w:val="24"/>
        </w:rPr>
        <w:t>seadus jõustub 2025. aasta 1. jaanuaril.</w:t>
      </w:r>
    </w:p>
    <w:p w14:paraId="65DB67A7" w14:textId="77777777" w:rsidR="003F300D" w:rsidRDefault="003F300D" w:rsidP="003F300D">
      <w:pPr>
        <w:spacing w:after="0" w:line="240" w:lineRule="auto"/>
        <w:rPr>
          <w:rFonts w:cs="Times New Roman"/>
          <w:b/>
          <w:szCs w:val="24"/>
        </w:rPr>
      </w:pPr>
    </w:p>
    <w:p w14:paraId="7AC79495" w14:textId="77777777" w:rsidR="00643B52" w:rsidRDefault="00643B52" w:rsidP="003F300D">
      <w:pPr>
        <w:spacing w:after="0" w:line="240" w:lineRule="auto"/>
        <w:rPr>
          <w:rFonts w:cs="Times New Roman"/>
          <w:b/>
          <w:szCs w:val="24"/>
        </w:rPr>
      </w:pPr>
    </w:p>
    <w:p w14:paraId="64DBE71D" w14:textId="77777777" w:rsidR="003F300D" w:rsidRDefault="003F300D" w:rsidP="003F300D">
      <w:pPr>
        <w:spacing w:after="0" w:line="240" w:lineRule="auto"/>
        <w:rPr>
          <w:rFonts w:cs="Times New Roman"/>
          <w:b/>
          <w:szCs w:val="24"/>
        </w:rPr>
      </w:pPr>
    </w:p>
    <w:p w14:paraId="633E1DE6" w14:textId="77777777" w:rsidR="003F300D" w:rsidRPr="007C3202" w:rsidRDefault="003F300D" w:rsidP="003F300D">
      <w:pPr>
        <w:suppressAutoHyphens/>
        <w:spacing w:after="0" w:line="240" w:lineRule="auto"/>
        <w:ind w:hanging="11"/>
        <w:jc w:val="both"/>
        <w:rPr>
          <w:rFonts w:eastAsia="Times New Roman" w:cs="Times New Roman"/>
          <w:color w:val="000000"/>
          <w:szCs w:val="24"/>
          <w:lang w:eastAsia="et-EE"/>
        </w:rPr>
      </w:pPr>
      <w:bookmarkStart w:id="31" w:name="_Hlk66788165"/>
      <w:r w:rsidRPr="007C3202">
        <w:rPr>
          <w:rFonts w:eastAsia="Times New Roman" w:cs="Times New Roman"/>
          <w:color w:val="000000"/>
          <w:szCs w:val="24"/>
          <w:lang w:eastAsia="et-EE"/>
        </w:rPr>
        <w:t xml:space="preserve">Lauri </w:t>
      </w:r>
      <w:proofErr w:type="spellStart"/>
      <w:r w:rsidRPr="007C3202">
        <w:rPr>
          <w:rFonts w:eastAsia="Times New Roman" w:cs="Times New Roman"/>
          <w:color w:val="000000"/>
          <w:szCs w:val="24"/>
          <w:lang w:eastAsia="et-EE"/>
        </w:rPr>
        <w:t>Hussar</w:t>
      </w:r>
      <w:proofErr w:type="spellEnd"/>
    </w:p>
    <w:p w14:paraId="610DDCA4" w14:textId="77777777" w:rsidR="003F300D" w:rsidRPr="007C3202" w:rsidRDefault="003F300D" w:rsidP="003F300D">
      <w:pPr>
        <w:widowControl w:val="0"/>
        <w:suppressAutoHyphens/>
        <w:autoSpaceDN w:val="0"/>
        <w:spacing w:after="0" w:line="240" w:lineRule="auto"/>
        <w:jc w:val="both"/>
        <w:textAlignment w:val="baseline"/>
        <w:rPr>
          <w:rFonts w:eastAsia="Arial Unicode MS" w:cs="Times New Roman"/>
          <w:kern w:val="3"/>
          <w:szCs w:val="24"/>
          <w:lang w:eastAsia="et-EE"/>
        </w:rPr>
      </w:pPr>
      <w:r w:rsidRPr="007C3202">
        <w:rPr>
          <w:rFonts w:eastAsia="Arial Unicode MS" w:cs="Times New Roman"/>
          <w:kern w:val="3"/>
          <w:szCs w:val="24"/>
          <w:lang w:eastAsia="et-EE"/>
        </w:rPr>
        <w:t>Riigikogu esimees</w:t>
      </w:r>
    </w:p>
    <w:p w14:paraId="6BD6627B" w14:textId="77777777" w:rsidR="003F300D" w:rsidRPr="007C3202" w:rsidRDefault="003F300D" w:rsidP="003F300D">
      <w:pPr>
        <w:widowControl w:val="0"/>
        <w:tabs>
          <w:tab w:val="left" w:pos="0"/>
        </w:tabs>
        <w:suppressAutoHyphens/>
        <w:autoSpaceDN w:val="0"/>
        <w:spacing w:after="0" w:line="240" w:lineRule="auto"/>
        <w:jc w:val="both"/>
        <w:textAlignment w:val="baseline"/>
        <w:rPr>
          <w:rFonts w:eastAsia="Arial Unicode MS" w:cs="Times New Roman"/>
          <w:kern w:val="3"/>
          <w:szCs w:val="24"/>
          <w:lang w:eastAsia="et-EE"/>
        </w:rPr>
      </w:pPr>
    </w:p>
    <w:p w14:paraId="1A8CFFE6" w14:textId="77777777" w:rsidR="003F300D" w:rsidRPr="007C3202" w:rsidRDefault="003F300D" w:rsidP="003F300D">
      <w:pPr>
        <w:widowControl w:val="0"/>
        <w:pBdr>
          <w:bottom w:val="single" w:sz="12" w:space="11" w:color="auto"/>
        </w:pBdr>
        <w:suppressAutoHyphens/>
        <w:autoSpaceDN w:val="0"/>
        <w:spacing w:after="0" w:line="240" w:lineRule="auto"/>
        <w:jc w:val="both"/>
        <w:textAlignment w:val="baseline"/>
        <w:rPr>
          <w:rFonts w:eastAsia="Arial Unicode MS" w:cs="Times New Roman"/>
          <w:kern w:val="3"/>
          <w:szCs w:val="24"/>
          <w:lang w:eastAsia="et-EE"/>
        </w:rPr>
      </w:pPr>
      <w:r w:rsidRPr="007C3202">
        <w:rPr>
          <w:rFonts w:eastAsia="Arial Unicode MS" w:cs="Times New Roman"/>
          <w:kern w:val="3"/>
          <w:szCs w:val="24"/>
          <w:lang w:eastAsia="et-EE"/>
        </w:rPr>
        <w:t>Tallinn,</w:t>
      </w:r>
      <w:r>
        <w:rPr>
          <w:rFonts w:eastAsia="Arial Unicode MS" w:cs="Times New Roman"/>
          <w:kern w:val="3"/>
          <w:szCs w:val="24"/>
          <w:lang w:eastAsia="et-EE"/>
        </w:rPr>
        <w:t xml:space="preserve"> „….“ ………………</w:t>
      </w:r>
      <w:r w:rsidRPr="007C3202">
        <w:rPr>
          <w:rFonts w:eastAsia="Arial Unicode MS" w:cs="Times New Roman"/>
          <w:kern w:val="3"/>
          <w:szCs w:val="24"/>
          <w:lang w:eastAsia="et-EE"/>
        </w:rPr>
        <w:tab/>
        <w:t>202</w:t>
      </w:r>
      <w:r>
        <w:rPr>
          <w:rFonts w:eastAsia="Arial Unicode MS" w:cs="Times New Roman"/>
          <w:kern w:val="3"/>
          <w:szCs w:val="24"/>
          <w:lang w:eastAsia="et-EE"/>
        </w:rPr>
        <w:t>4</w:t>
      </w:r>
    </w:p>
    <w:p w14:paraId="2E41CDBB" w14:textId="77777777" w:rsidR="003F300D" w:rsidRPr="007C3202" w:rsidRDefault="003F300D" w:rsidP="003F300D">
      <w:pPr>
        <w:widowControl w:val="0"/>
        <w:suppressAutoHyphens/>
        <w:autoSpaceDN w:val="0"/>
        <w:spacing w:after="0" w:line="240" w:lineRule="auto"/>
        <w:jc w:val="both"/>
        <w:textAlignment w:val="baseline"/>
        <w:rPr>
          <w:rFonts w:eastAsia="Arial Unicode MS" w:cs="Times New Roman"/>
          <w:kern w:val="3"/>
          <w:szCs w:val="24"/>
          <w:lang w:eastAsia="et-EE"/>
        </w:rPr>
      </w:pPr>
      <w:r w:rsidRPr="007C3202">
        <w:rPr>
          <w:rFonts w:eastAsia="Arial Unicode MS" w:cs="Times New Roman"/>
          <w:kern w:val="3"/>
          <w:szCs w:val="24"/>
          <w:lang w:eastAsia="et-EE"/>
        </w:rPr>
        <w:t>Algatab Vabariigi Valitsus</w:t>
      </w:r>
      <w:r>
        <w:rPr>
          <w:rFonts w:eastAsia="Arial Unicode MS" w:cs="Times New Roman"/>
          <w:kern w:val="3"/>
          <w:szCs w:val="24"/>
          <w:lang w:eastAsia="et-EE"/>
        </w:rPr>
        <w:t>…………….</w:t>
      </w:r>
      <w:r w:rsidRPr="007C3202">
        <w:rPr>
          <w:rFonts w:eastAsia="Arial Unicode MS" w:cs="Times New Roman"/>
          <w:kern w:val="3"/>
          <w:szCs w:val="24"/>
          <w:lang w:eastAsia="et-EE"/>
        </w:rPr>
        <w:t xml:space="preserve"> 202</w:t>
      </w:r>
      <w:r>
        <w:rPr>
          <w:rFonts w:eastAsia="Arial Unicode MS" w:cs="Times New Roman"/>
          <w:kern w:val="3"/>
          <w:szCs w:val="24"/>
          <w:lang w:eastAsia="et-EE"/>
        </w:rPr>
        <w:t>4</w:t>
      </w:r>
      <w:r w:rsidRPr="007C3202">
        <w:rPr>
          <w:rFonts w:eastAsia="Arial Unicode MS" w:cs="Times New Roman"/>
          <w:kern w:val="3"/>
          <w:szCs w:val="24"/>
          <w:lang w:eastAsia="et-EE"/>
        </w:rPr>
        <w:t xml:space="preserve"> </w:t>
      </w:r>
    </w:p>
    <w:p w14:paraId="2D7E5B19" w14:textId="77777777" w:rsidR="003F300D" w:rsidRPr="007C3202" w:rsidRDefault="003F300D" w:rsidP="003F300D">
      <w:pPr>
        <w:widowControl w:val="0"/>
        <w:suppressAutoHyphens/>
        <w:autoSpaceDN w:val="0"/>
        <w:spacing w:after="0" w:line="240" w:lineRule="auto"/>
        <w:jc w:val="both"/>
        <w:textAlignment w:val="baseline"/>
        <w:rPr>
          <w:rFonts w:eastAsia="Arial Unicode MS" w:cs="Times New Roman"/>
          <w:kern w:val="3"/>
          <w:szCs w:val="24"/>
          <w:lang w:eastAsia="et-EE"/>
        </w:rPr>
      </w:pPr>
    </w:p>
    <w:p w14:paraId="598A989A" w14:textId="7CFE557C" w:rsidR="000F17CA" w:rsidRPr="00537043" w:rsidRDefault="003F300D" w:rsidP="00537043">
      <w:pPr>
        <w:widowControl w:val="0"/>
        <w:suppressAutoHyphens/>
        <w:autoSpaceDN w:val="0"/>
        <w:spacing w:after="0" w:line="240" w:lineRule="auto"/>
        <w:jc w:val="both"/>
        <w:textAlignment w:val="baseline"/>
        <w:rPr>
          <w:rFonts w:cs="Times New Roman"/>
          <w:szCs w:val="24"/>
        </w:rPr>
      </w:pPr>
      <w:r w:rsidRPr="007C3202">
        <w:rPr>
          <w:rFonts w:eastAsia="Arial Unicode MS" w:cs="Times New Roman"/>
          <w:kern w:val="3"/>
          <w:szCs w:val="24"/>
          <w:lang w:eastAsia="et-EE"/>
        </w:rPr>
        <w:t>(allkirjastatud digitaalselt)</w:t>
      </w:r>
      <w:bookmarkEnd w:id="31"/>
    </w:p>
    <w:sectPr w:rsidR="000F17CA" w:rsidRPr="00537043" w:rsidSect="003F300D">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Kärt Voor" w:date="2024-03-06T15:39:00Z" w:initials="KV">
    <w:p w14:paraId="62F1CE37" w14:textId="77777777" w:rsidR="00276248" w:rsidRDefault="00276248">
      <w:pPr>
        <w:pStyle w:val="Kommentaaritekst"/>
      </w:pPr>
      <w:r>
        <w:rPr>
          <w:rStyle w:val="Kommentaariviide"/>
        </w:rPr>
        <w:annotationRef/>
      </w:r>
      <w:r>
        <w:t>Esitame uuesti ka I kooskõlastusringil esitatud märkuse:</w:t>
      </w:r>
    </w:p>
    <w:p w14:paraId="71810C8A" w14:textId="77777777" w:rsidR="00276248" w:rsidRDefault="00276248">
      <w:pPr>
        <w:pStyle w:val="Kommentaaritekst"/>
      </w:pPr>
    </w:p>
    <w:p w14:paraId="65170B66" w14:textId="77777777" w:rsidR="00276248" w:rsidRDefault="00276248" w:rsidP="00C8200B">
      <w:pPr>
        <w:pStyle w:val="Kommentaaritekst"/>
      </w:pPr>
      <w:r>
        <w:t>EN SK-st selgub, et EN-ga loodavaid norme kohaldatakse tarbijatele. See peab ka EN sisust nähtuma. Palume EN täiendada ja loodavasse peatükki märkida, et selles ptk-s esitatud regulatsiooni kohaldatakse just tarbijatele.</w:t>
      </w:r>
    </w:p>
  </w:comment>
  <w:comment w:id="13" w:author="Merike Koppel JM" w:date="2024-03-07T10:12:00Z" w:initials="MKJ">
    <w:p w14:paraId="4CDE34DF" w14:textId="77777777" w:rsidR="00C52897" w:rsidRDefault="00C52897" w:rsidP="00D74CDC">
      <w:pPr>
        <w:pStyle w:val="Kommentaaritekst"/>
      </w:pPr>
      <w:r>
        <w:rPr>
          <w:rStyle w:val="Kommentaariviide"/>
        </w:rPr>
        <w:annotationRef/>
      </w:r>
      <w:r>
        <w:t>Tõstsin, et ei tekiks valeseost "talle tagastatava kauba"</w:t>
      </w:r>
    </w:p>
  </w:comment>
  <w:comment w:id="19" w:author="Merike Koppel JM" w:date="2024-03-07T10:42:00Z" w:initials="MKJ">
    <w:p w14:paraId="79CACF7E" w14:textId="77777777" w:rsidR="005B4C2D" w:rsidRDefault="0034314B" w:rsidP="007A79DB">
      <w:pPr>
        <w:pStyle w:val="Kommentaaritekst"/>
      </w:pPr>
      <w:r>
        <w:rPr>
          <w:rStyle w:val="Kommentaariviide"/>
        </w:rPr>
        <w:annotationRef/>
      </w:r>
      <w:r w:rsidR="005B4C2D">
        <w:t>Peaks täpsustama, mida siin ikkagi selle ümardamise esitamise all silmas peetakse, mis siis ikkagi peab olema esitatud, praegu liiga üldsõnaline, sest ümardamine on tegevus, aga mida siis kaupleja peaks esitama? Eelmises lõikes juba viidatakse teabele ümardamise kohta, siin on vast ikka mõeldud ümardatud lõpphinda? Kas järgmiselt: "Füüsilises müügikohas eurodes tehtavate sularahamaksete arveldamisel peab kauba või teenuse eest tasutav ümardamisreegli kohaldamise järgne lõpphind olema esitatud nii, et see oleks selgelt eristatav kauba müügihinnast ja ühikuhinnast ning teenuse lõpphinnast" vms? Või siis lühidalt: "… peab kauba või teenuse eest tasutav ümardatud lõpphind … olema esitatud"?</w:t>
      </w:r>
    </w:p>
  </w:comment>
  <w:comment w:id="22" w:author="Merike Koppel JM" w:date="2024-03-07T09:12:00Z" w:initials="MKJ">
    <w:p w14:paraId="704A5C18" w14:textId="7C4665E7" w:rsidR="00EC536F" w:rsidRDefault="003C789F" w:rsidP="00745A73">
      <w:pPr>
        <w:pStyle w:val="Kommentaaritekst"/>
      </w:pPr>
      <w:r>
        <w:rPr>
          <w:rStyle w:val="Kommentaariviide"/>
        </w:rPr>
        <w:annotationRef/>
      </w:r>
      <w:r w:rsidR="00EC536F">
        <w:t>Kas siin peab kordama eelmist lõiget, kas ei võiks lühemalt: "võib käesolevas paragrahvis sätestatud riikliku järelevalve tegemiseks"</w:t>
      </w:r>
    </w:p>
  </w:comment>
  <w:comment w:id="23" w:author="Merike Koppel JM" w:date="2024-03-07T09:24:00Z" w:initials="MKJ">
    <w:p w14:paraId="6CD968B8" w14:textId="08899ADC" w:rsidR="004743F0" w:rsidRDefault="004743F0" w:rsidP="00C33D59">
      <w:pPr>
        <w:pStyle w:val="Kommentaaritekst"/>
      </w:pPr>
      <w:r>
        <w:rPr>
          <w:rStyle w:val="Kommentaariviide"/>
        </w:rPr>
        <w:annotationRef/>
      </w:r>
      <w:r>
        <w:t xml:space="preserve">Vahetasin üksteisega, kuna õigustekstis on otstarbekas kasutada neid nii, et </w:t>
      </w:r>
      <w:r>
        <w:rPr>
          <w:i/>
          <w:iCs/>
        </w:rPr>
        <w:t xml:space="preserve">ning </w:t>
      </w:r>
      <w:r>
        <w:t xml:space="preserve">seob loetelu kõrgema tasandi liikmeid ja </w:t>
      </w:r>
      <w:r>
        <w:rPr>
          <w:i/>
          <w:iCs/>
        </w:rPr>
        <w:t xml:space="preserve">ja </w:t>
      </w:r>
      <w:r>
        <w:t>madalama tasandi omasid.</w:t>
      </w:r>
    </w:p>
  </w:comment>
  <w:comment w:id="29" w:author="Kärt Voor" w:date="2024-03-07T13:00:00Z" w:initials="KV">
    <w:p w14:paraId="111D10C0" w14:textId="77777777" w:rsidR="00E62A1C" w:rsidRDefault="00E62A1C" w:rsidP="00DC6191">
      <w:pPr>
        <w:pStyle w:val="Kommentaaritekst"/>
      </w:pPr>
      <w:r>
        <w:rPr>
          <w:rStyle w:val="Kommentaariviide"/>
        </w:rPr>
        <w:annotationRef/>
      </w:r>
      <w:r>
        <w:t>Kehtivas EKVS-s on jagude pealkirjas esimene täht suurtäht, edasi väiketähega. Palume EN muuta ja kehtiva EKVS-ga ühtlustada.</w:t>
      </w:r>
    </w:p>
  </w:comment>
  <w:comment w:id="30" w:author="Merike Koppel JM" w:date="2024-03-07T10:07:00Z" w:initials="MKJ">
    <w:p w14:paraId="6A968B0E" w14:textId="6E082E9D" w:rsidR="00B87A4D" w:rsidRDefault="00AD1857" w:rsidP="009D0F9B">
      <w:pPr>
        <w:pStyle w:val="Kommentaaritekst"/>
      </w:pPr>
      <w:r>
        <w:rPr>
          <w:rStyle w:val="Kommentaariviide"/>
        </w:rPr>
        <w:annotationRef/>
      </w:r>
      <w:r w:rsidR="00B87A4D">
        <w:t>Teen ettepaneku asendada see sõnaga "rakendamiseks", on kuidagi loogilisem ja jao pealkirja silmas pidades loetavam?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170B66" w15:done="0"/>
  <w15:commentEx w15:paraId="4CDE34DF" w15:done="0"/>
  <w15:commentEx w15:paraId="79CACF7E" w15:done="0"/>
  <w15:commentEx w15:paraId="704A5C18" w15:done="0"/>
  <w15:commentEx w15:paraId="6CD968B8" w15:done="0"/>
  <w15:commentEx w15:paraId="111D10C0" w15:done="0"/>
  <w15:commentEx w15:paraId="6A968B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30CB6" w16cex:dateUtc="2024-03-06T13:39:00Z"/>
  <w16cex:commentExtensible w16cex:durableId="2994117C" w16cex:dateUtc="2024-03-07T08:12:00Z"/>
  <w16cex:commentExtensible w16cex:durableId="299418AC" w16cex:dateUtc="2024-03-07T08:42:00Z"/>
  <w16cex:commentExtensible w16cex:durableId="29940389" w16cex:dateUtc="2024-03-07T07:12:00Z"/>
  <w16cex:commentExtensible w16cex:durableId="29940654" w16cex:dateUtc="2024-03-07T07:24:00Z"/>
  <w16cex:commentExtensible w16cex:durableId="299438DB" w16cex:dateUtc="2024-03-07T11:00:00Z"/>
  <w16cex:commentExtensible w16cex:durableId="29941047" w16cex:dateUtc="2024-03-07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70B66" w16cid:durableId="29930CB6"/>
  <w16cid:commentId w16cid:paraId="4CDE34DF" w16cid:durableId="2994117C"/>
  <w16cid:commentId w16cid:paraId="79CACF7E" w16cid:durableId="299418AC"/>
  <w16cid:commentId w16cid:paraId="704A5C18" w16cid:durableId="29940389"/>
  <w16cid:commentId w16cid:paraId="6CD968B8" w16cid:durableId="29940654"/>
  <w16cid:commentId w16cid:paraId="111D10C0" w16cid:durableId="299438DB"/>
  <w16cid:commentId w16cid:paraId="6A968B0E" w16cid:durableId="299410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4A0E" w14:textId="77777777" w:rsidR="004639B0" w:rsidRDefault="004639B0" w:rsidP="004639B0">
      <w:pPr>
        <w:spacing w:after="0" w:line="240" w:lineRule="auto"/>
      </w:pPr>
      <w:r>
        <w:separator/>
      </w:r>
    </w:p>
  </w:endnote>
  <w:endnote w:type="continuationSeparator" w:id="0">
    <w:p w14:paraId="170C2D78" w14:textId="77777777" w:rsidR="004639B0" w:rsidRDefault="004639B0" w:rsidP="00463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6096919"/>
      <w:docPartObj>
        <w:docPartGallery w:val="Page Numbers (Bottom of Page)"/>
        <w:docPartUnique/>
      </w:docPartObj>
    </w:sdtPr>
    <w:sdtEndPr/>
    <w:sdtContent>
      <w:p w14:paraId="5683F7D7" w14:textId="533B817A" w:rsidR="004639B0" w:rsidRDefault="004639B0">
        <w:pPr>
          <w:pStyle w:val="Jalus"/>
          <w:jc w:val="center"/>
        </w:pPr>
        <w:r>
          <w:fldChar w:fldCharType="begin"/>
        </w:r>
        <w:r>
          <w:instrText>PAGE   \* MERGEFORMAT</w:instrText>
        </w:r>
        <w:r>
          <w:fldChar w:fldCharType="separate"/>
        </w:r>
        <w:r>
          <w:t>2</w:t>
        </w:r>
        <w:r>
          <w:fldChar w:fldCharType="end"/>
        </w:r>
      </w:p>
    </w:sdtContent>
  </w:sdt>
  <w:p w14:paraId="28D74D7F" w14:textId="77777777" w:rsidR="004639B0" w:rsidRDefault="004639B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057DE" w14:textId="77777777" w:rsidR="004639B0" w:rsidRDefault="004639B0" w:rsidP="004639B0">
      <w:pPr>
        <w:spacing w:after="0" w:line="240" w:lineRule="auto"/>
      </w:pPr>
      <w:r>
        <w:separator/>
      </w:r>
    </w:p>
  </w:footnote>
  <w:footnote w:type="continuationSeparator" w:id="0">
    <w:p w14:paraId="6A47A73B" w14:textId="77777777" w:rsidR="004639B0" w:rsidRDefault="004639B0" w:rsidP="004639B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B35"/>
    <w:rsid w:val="000023D7"/>
    <w:rsid w:val="000208CC"/>
    <w:rsid w:val="00031DC2"/>
    <w:rsid w:val="000578A9"/>
    <w:rsid w:val="00080C38"/>
    <w:rsid w:val="00090F79"/>
    <w:rsid w:val="000A072D"/>
    <w:rsid w:val="000A2E31"/>
    <w:rsid w:val="000A6ED7"/>
    <w:rsid w:val="000C53E3"/>
    <w:rsid w:val="000D1AD4"/>
    <w:rsid w:val="000D4E47"/>
    <w:rsid w:val="000F0332"/>
    <w:rsid w:val="000F17CA"/>
    <w:rsid w:val="000F24E1"/>
    <w:rsid w:val="00101D73"/>
    <w:rsid w:val="00117F06"/>
    <w:rsid w:val="00120E81"/>
    <w:rsid w:val="00121A75"/>
    <w:rsid w:val="00135F79"/>
    <w:rsid w:val="00136341"/>
    <w:rsid w:val="00143962"/>
    <w:rsid w:val="00147AC3"/>
    <w:rsid w:val="00163068"/>
    <w:rsid w:val="00170242"/>
    <w:rsid w:val="001727AE"/>
    <w:rsid w:val="00173053"/>
    <w:rsid w:val="001A1217"/>
    <w:rsid w:val="001A2629"/>
    <w:rsid w:val="001B0A36"/>
    <w:rsid w:val="001B43DE"/>
    <w:rsid w:val="001C0E5B"/>
    <w:rsid w:val="001C4BBF"/>
    <w:rsid w:val="00202646"/>
    <w:rsid w:val="00207D4D"/>
    <w:rsid w:val="0021099F"/>
    <w:rsid w:val="00220B35"/>
    <w:rsid w:val="00251AE0"/>
    <w:rsid w:val="00263121"/>
    <w:rsid w:val="00271C6A"/>
    <w:rsid w:val="00276248"/>
    <w:rsid w:val="0028360D"/>
    <w:rsid w:val="002C227A"/>
    <w:rsid w:val="002C38CE"/>
    <w:rsid w:val="002D2475"/>
    <w:rsid w:val="002D522D"/>
    <w:rsid w:val="002F7C9D"/>
    <w:rsid w:val="00303DCF"/>
    <w:rsid w:val="00326315"/>
    <w:rsid w:val="00331C07"/>
    <w:rsid w:val="00333816"/>
    <w:rsid w:val="0034298A"/>
    <w:rsid w:val="0034314B"/>
    <w:rsid w:val="00381A84"/>
    <w:rsid w:val="003B0740"/>
    <w:rsid w:val="003B2A70"/>
    <w:rsid w:val="003B5033"/>
    <w:rsid w:val="003C789F"/>
    <w:rsid w:val="003D194A"/>
    <w:rsid w:val="003E049B"/>
    <w:rsid w:val="003F300D"/>
    <w:rsid w:val="004171BD"/>
    <w:rsid w:val="0044056F"/>
    <w:rsid w:val="00447F37"/>
    <w:rsid w:val="004639B0"/>
    <w:rsid w:val="004654CD"/>
    <w:rsid w:val="004656F4"/>
    <w:rsid w:val="004743F0"/>
    <w:rsid w:val="00476BED"/>
    <w:rsid w:val="00491304"/>
    <w:rsid w:val="0049335E"/>
    <w:rsid w:val="0049708B"/>
    <w:rsid w:val="004C3E00"/>
    <w:rsid w:val="004D23BA"/>
    <w:rsid w:val="004D27E2"/>
    <w:rsid w:val="004D6ACB"/>
    <w:rsid w:val="00500ED8"/>
    <w:rsid w:val="005033D3"/>
    <w:rsid w:val="00517303"/>
    <w:rsid w:val="00517D45"/>
    <w:rsid w:val="00527B31"/>
    <w:rsid w:val="00537043"/>
    <w:rsid w:val="005466FF"/>
    <w:rsid w:val="00550744"/>
    <w:rsid w:val="00553217"/>
    <w:rsid w:val="005645CC"/>
    <w:rsid w:val="00571467"/>
    <w:rsid w:val="00575E5F"/>
    <w:rsid w:val="00582BFE"/>
    <w:rsid w:val="005864CB"/>
    <w:rsid w:val="00594613"/>
    <w:rsid w:val="005A7F6B"/>
    <w:rsid w:val="005B4C2D"/>
    <w:rsid w:val="005C711E"/>
    <w:rsid w:val="005D3521"/>
    <w:rsid w:val="00600383"/>
    <w:rsid w:val="006020F4"/>
    <w:rsid w:val="00620ABF"/>
    <w:rsid w:val="0063696E"/>
    <w:rsid w:val="00643B52"/>
    <w:rsid w:val="00656AF0"/>
    <w:rsid w:val="00664A52"/>
    <w:rsid w:val="00686F5C"/>
    <w:rsid w:val="00696D76"/>
    <w:rsid w:val="006A42FA"/>
    <w:rsid w:val="006A4F52"/>
    <w:rsid w:val="006A5BEA"/>
    <w:rsid w:val="006B67AB"/>
    <w:rsid w:val="006C5BDD"/>
    <w:rsid w:val="006E3F24"/>
    <w:rsid w:val="006E6A67"/>
    <w:rsid w:val="006F2E99"/>
    <w:rsid w:val="0073575B"/>
    <w:rsid w:val="00740342"/>
    <w:rsid w:val="00747BB8"/>
    <w:rsid w:val="00751C17"/>
    <w:rsid w:val="00760E15"/>
    <w:rsid w:val="007A7B60"/>
    <w:rsid w:val="007C3EE0"/>
    <w:rsid w:val="007D3BD0"/>
    <w:rsid w:val="007E2CAF"/>
    <w:rsid w:val="007E5040"/>
    <w:rsid w:val="007F1F4E"/>
    <w:rsid w:val="008329B6"/>
    <w:rsid w:val="008367EB"/>
    <w:rsid w:val="00861126"/>
    <w:rsid w:val="008744D2"/>
    <w:rsid w:val="00875611"/>
    <w:rsid w:val="00894F1E"/>
    <w:rsid w:val="008A367D"/>
    <w:rsid w:val="008A75EE"/>
    <w:rsid w:val="008E368A"/>
    <w:rsid w:val="008E3F0B"/>
    <w:rsid w:val="0090208A"/>
    <w:rsid w:val="00902563"/>
    <w:rsid w:val="00906A5F"/>
    <w:rsid w:val="009103A1"/>
    <w:rsid w:val="009204AE"/>
    <w:rsid w:val="00920C13"/>
    <w:rsid w:val="00925629"/>
    <w:rsid w:val="00936BF8"/>
    <w:rsid w:val="00955C4E"/>
    <w:rsid w:val="0096750C"/>
    <w:rsid w:val="009751D8"/>
    <w:rsid w:val="00976EA2"/>
    <w:rsid w:val="009A43F1"/>
    <w:rsid w:val="009A62D2"/>
    <w:rsid w:val="009A77E7"/>
    <w:rsid w:val="009D5A0A"/>
    <w:rsid w:val="009D6D9F"/>
    <w:rsid w:val="009E7108"/>
    <w:rsid w:val="009F0178"/>
    <w:rsid w:val="009F104A"/>
    <w:rsid w:val="009F2078"/>
    <w:rsid w:val="00A000CF"/>
    <w:rsid w:val="00A02FBA"/>
    <w:rsid w:val="00A12B2B"/>
    <w:rsid w:val="00A17DC8"/>
    <w:rsid w:val="00A349E3"/>
    <w:rsid w:val="00A41228"/>
    <w:rsid w:val="00A52536"/>
    <w:rsid w:val="00A5516C"/>
    <w:rsid w:val="00A75985"/>
    <w:rsid w:val="00A92C39"/>
    <w:rsid w:val="00A97C09"/>
    <w:rsid w:val="00AA7D27"/>
    <w:rsid w:val="00AB3A8B"/>
    <w:rsid w:val="00AB46E9"/>
    <w:rsid w:val="00AD1857"/>
    <w:rsid w:val="00AE60EB"/>
    <w:rsid w:val="00AE753D"/>
    <w:rsid w:val="00AF3763"/>
    <w:rsid w:val="00AF3A5D"/>
    <w:rsid w:val="00B020EE"/>
    <w:rsid w:val="00B16022"/>
    <w:rsid w:val="00B174F6"/>
    <w:rsid w:val="00B2686A"/>
    <w:rsid w:val="00B30170"/>
    <w:rsid w:val="00B51CC0"/>
    <w:rsid w:val="00B65462"/>
    <w:rsid w:val="00B80198"/>
    <w:rsid w:val="00B87A4D"/>
    <w:rsid w:val="00BB0B85"/>
    <w:rsid w:val="00BB43F8"/>
    <w:rsid w:val="00C11327"/>
    <w:rsid w:val="00C36629"/>
    <w:rsid w:val="00C40E78"/>
    <w:rsid w:val="00C4208E"/>
    <w:rsid w:val="00C52897"/>
    <w:rsid w:val="00C63645"/>
    <w:rsid w:val="00C808E9"/>
    <w:rsid w:val="00C93CE6"/>
    <w:rsid w:val="00CB12C2"/>
    <w:rsid w:val="00CB1776"/>
    <w:rsid w:val="00CB78E9"/>
    <w:rsid w:val="00CC075E"/>
    <w:rsid w:val="00CC5D48"/>
    <w:rsid w:val="00CD2018"/>
    <w:rsid w:val="00D01558"/>
    <w:rsid w:val="00D10836"/>
    <w:rsid w:val="00D631CC"/>
    <w:rsid w:val="00D6629B"/>
    <w:rsid w:val="00D85ACE"/>
    <w:rsid w:val="00D865C3"/>
    <w:rsid w:val="00D87D55"/>
    <w:rsid w:val="00D93B0A"/>
    <w:rsid w:val="00D95195"/>
    <w:rsid w:val="00DA6F5C"/>
    <w:rsid w:val="00DB3243"/>
    <w:rsid w:val="00DC2A07"/>
    <w:rsid w:val="00DC51F2"/>
    <w:rsid w:val="00DC674F"/>
    <w:rsid w:val="00DC7A9D"/>
    <w:rsid w:val="00DD5805"/>
    <w:rsid w:val="00DD6B27"/>
    <w:rsid w:val="00DF0AF2"/>
    <w:rsid w:val="00E006D6"/>
    <w:rsid w:val="00E1339A"/>
    <w:rsid w:val="00E403DB"/>
    <w:rsid w:val="00E47C5E"/>
    <w:rsid w:val="00E55312"/>
    <w:rsid w:val="00E607AB"/>
    <w:rsid w:val="00E62A1C"/>
    <w:rsid w:val="00E73DDF"/>
    <w:rsid w:val="00EA2727"/>
    <w:rsid w:val="00EA5DD9"/>
    <w:rsid w:val="00EB0F33"/>
    <w:rsid w:val="00EB4260"/>
    <w:rsid w:val="00EC4318"/>
    <w:rsid w:val="00EC536F"/>
    <w:rsid w:val="00EF1616"/>
    <w:rsid w:val="00EF4E18"/>
    <w:rsid w:val="00EF73E3"/>
    <w:rsid w:val="00EF7F62"/>
    <w:rsid w:val="00F27AF3"/>
    <w:rsid w:val="00F359DA"/>
    <w:rsid w:val="00F558B9"/>
    <w:rsid w:val="00F8496A"/>
    <w:rsid w:val="00F86C16"/>
    <w:rsid w:val="00F96B51"/>
    <w:rsid w:val="00FA1244"/>
    <w:rsid w:val="00FA2254"/>
    <w:rsid w:val="00FC55C7"/>
    <w:rsid w:val="00FC77D9"/>
    <w:rsid w:val="00FD41E3"/>
    <w:rsid w:val="00FE67B7"/>
    <w:rsid w:val="00FE7975"/>
    <w:rsid w:val="00FF4E01"/>
    <w:rsid w:val="00FF6EE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19D39"/>
  <w15:chartTrackingRefBased/>
  <w15:docId w15:val="{6D6C9DD5-10D5-41E2-B3A0-0499154FF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5040"/>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7E5040"/>
    <w:pPr>
      <w:keepNext/>
      <w:keepLines/>
      <w:spacing w:before="120" w:after="0"/>
      <w:jc w:val="center"/>
      <w:outlineLvl w:val="0"/>
    </w:pPr>
    <w:rPr>
      <w:rFonts w:eastAsiaTheme="majorEastAsia" w:cstheme="majorBidi"/>
      <w:b/>
      <w:sz w:val="28"/>
      <w:szCs w:val="32"/>
    </w:rPr>
  </w:style>
  <w:style w:type="paragraph" w:styleId="Pealkiri3">
    <w:name w:val="heading 3"/>
    <w:basedOn w:val="Normaallaad"/>
    <w:next w:val="Normaallaad"/>
    <w:link w:val="Pealkiri3Mrk"/>
    <w:uiPriority w:val="9"/>
    <w:semiHidden/>
    <w:unhideWhenUsed/>
    <w:qFormat/>
    <w:rsid w:val="0034298A"/>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E5040"/>
    <w:rPr>
      <w:rFonts w:ascii="Times New Roman" w:eastAsiaTheme="majorEastAsia" w:hAnsi="Times New Roman" w:cstheme="majorBidi"/>
      <w:b/>
      <w:kern w:val="0"/>
      <w:sz w:val="28"/>
      <w:szCs w:val="32"/>
      <w14:ligatures w14:val="none"/>
    </w:rPr>
  </w:style>
  <w:style w:type="paragraph" w:styleId="Loendilik">
    <w:name w:val="List Paragraph"/>
    <w:basedOn w:val="Normaallaad"/>
    <w:uiPriority w:val="34"/>
    <w:qFormat/>
    <w:rsid w:val="00EF4E18"/>
    <w:pPr>
      <w:ind w:left="720"/>
      <w:contextualSpacing/>
    </w:pPr>
  </w:style>
  <w:style w:type="character" w:styleId="Kommentaariviide">
    <w:name w:val="annotation reference"/>
    <w:basedOn w:val="Liguvaikefont"/>
    <w:uiPriority w:val="99"/>
    <w:semiHidden/>
    <w:unhideWhenUsed/>
    <w:rsid w:val="006E6A67"/>
    <w:rPr>
      <w:sz w:val="16"/>
      <w:szCs w:val="16"/>
    </w:rPr>
  </w:style>
  <w:style w:type="paragraph" w:styleId="Kommentaaritekst">
    <w:name w:val="annotation text"/>
    <w:basedOn w:val="Normaallaad"/>
    <w:link w:val="KommentaaritekstMrk"/>
    <w:uiPriority w:val="99"/>
    <w:unhideWhenUsed/>
    <w:rsid w:val="006E6A67"/>
    <w:pPr>
      <w:spacing w:line="240" w:lineRule="auto"/>
    </w:pPr>
    <w:rPr>
      <w:sz w:val="20"/>
      <w:szCs w:val="20"/>
    </w:rPr>
  </w:style>
  <w:style w:type="character" w:customStyle="1" w:styleId="KommentaaritekstMrk">
    <w:name w:val="Kommentaari tekst Märk"/>
    <w:basedOn w:val="Liguvaikefont"/>
    <w:link w:val="Kommentaaritekst"/>
    <w:uiPriority w:val="99"/>
    <w:rsid w:val="006E6A67"/>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E6A67"/>
    <w:rPr>
      <w:b/>
      <w:bCs/>
    </w:rPr>
  </w:style>
  <w:style w:type="character" w:customStyle="1" w:styleId="KommentaariteemaMrk">
    <w:name w:val="Kommentaari teema Märk"/>
    <w:basedOn w:val="KommentaaritekstMrk"/>
    <w:link w:val="Kommentaariteema"/>
    <w:uiPriority w:val="99"/>
    <w:semiHidden/>
    <w:rsid w:val="006E6A67"/>
    <w:rPr>
      <w:rFonts w:ascii="Times New Roman" w:hAnsi="Times New Roman"/>
      <w:b/>
      <w:bCs/>
      <w:kern w:val="0"/>
      <w:sz w:val="20"/>
      <w:szCs w:val="20"/>
      <w14:ligatures w14:val="none"/>
    </w:rPr>
  </w:style>
  <w:style w:type="character" w:customStyle="1" w:styleId="Pealkiri3Mrk">
    <w:name w:val="Pealkiri 3 Märk"/>
    <w:basedOn w:val="Liguvaikefont"/>
    <w:link w:val="Pealkiri3"/>
    <w:uiPriority w:val="9"/>
    <w:semiHidden/>
    <w:rsid w:val="0034298A"/>
    <w:rPr>
      <w:rFonts w:asciiTheme="majorHAnsi" w:eastAsiaTheme="majorEastAsia" w:hAnsiTheme="majorHAnsi" w:cstheme="majorBidi"/>
      <w:color w:val="1F3763" w:themeColor="accent1" w:themeShade="7F"/>
      <w:kern w:val="0"/>
      <w:sz w:val="24"/>
      <w:szCs w:val="24"/>
      <w14:ligatures w14:val="none"/>
    </w:rPr>
  </w:style>
  <w:style w:type="character" w:styleId="Tugev">
    <w:name w:val="Strong"/>
    <w:basedOn w:val="Liguvaikefont"/>
    <w:uiPriority w:val="22"/>
    <w:qFormat/>
    <w:rsid w:val="003F300D"/>
    <w:rPr>
      <w:b/>
      <w:bCs/>
    </w:rPr>
  </w:style>
  <w:style w:type="paragraph" w:styleId="Normaallaadveeb">
    <w:name w:val="Normal (Web)"/>
    <w:basedOn w:val="Normaallaad"/>
    <w:uiPriority w:val="99"/>
    <w:semiHidden/>
    <w:unhideWhenUsed/>
    <w:rsid w:val="003F300D"/>
    <w:pPr>
      <w:spacing w:before="100" w:beforeAutospacing="1" w:after="100" w:afterAutospacing="1" w:line="240" w:lineRule="auto"/>
    </w:pPr>
    <w:rPr>
      <w:rFonts w:eastAsia="Times New Roman" w:cs="Times New Roman"/>
      <w:szCs w:val="24"/>
      <w:lang w:eastAsia="et-EE"/>
    </w:rPr>
  </w:style>
  <w:style w:type="paragraph" w:styleId="Jutumullitekst">
    <w:name w:val="Balloon Text"/>
    <w:basedOn w:val="Normaallaad"/>
    <w:link w:val="JutumullitekstMrk"/>
    <w:uiPriority w:val="99"/>
    <w:semiHidden/>
    <w:unhideWhenUsed/>
    <w:rsid w:val="00A12B2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12B2B"/>
    <w:rPr>
      <w:rFonts w:ascii="Segoe UI" w:hAnsi="Segoe UI" w:cs="Segoe UI"/>
      <w:kern w:val="0"/>
      <w:sz w:val="18"/>
      <w:szCs w:val="18"/>
      <w14:ligatures w14:val="none"/>
    </w:rPr>
  </w:style>
  <w:style w:type="character" w:styleId="Hperlink">
    <w:name w:val="Hyperlink"/>
    <w:basedOn w:val="Liguvaikefont"/>
    <w:uiPriority w:val="99"/>
    <w:unhideWhenUsed/>
    <w:rsid w:val="00A5516C"/>
    <w:rPr>
      <w:color w:val="0000FF"/>
      <w:u w:val="single"/>
    </w:rPr>
  </w:style>
  <w:style w:type="character" w:styleId="Klastatudhperlink">
    <w:name w:val="FollowedHyperlink"/>
    <w:basedOn w:val="Liguvaikefont"/>
    <w:uiPriority w:val="99"/>
    <w:semiHidden/>
    <w:unhideWhenUsed/>
    <w:rsid w:val="00A5516C"/>
    <w:rPr>
      <w:color w:val="954F72" w:themeColor="followedHyperlink"/>
      <w:u w:val="single"/>
    </w:rPr>
  </w:style>
  <w:style w:type="paragraph" w:styleId="Redaktsioon">
    <w:name w:val="Revision"/>
    <w:hidden/>
    <w:uiPriority w:val="99"/>
    <w:semiHidden/>
    <w:rsid w:val="007A7B60"/>
    <w:pPr>
      <w:spacing w:after="0" w:line="240" w:lineRule="auto"/>
    </w:pPr>
    <w:rPr>
      <w:rFonts w:ascii="Times New Roman" w:hAnsi="Times New Roman"/>
      <w:kern w:val="0"/>
      <w:sz w:val="24"/>
      <w14:ligatures w14:val="none"/>
    </w:rPr>
  </w:style>
  <w:style w:type="paragraph" w:styleId="Pis">
    <w:name w:val="header"/>
    <w:basedOn w:val="Normaallaad"/>
    <w:link w:val="PisMrk"/>
    <w:uiPriority w:val="99"/>
    <w:unhideWhenUsed/>
    <w:rsid w:val="004639B0"/>
    <w:pPr>
      <w:tabs>
        <w:tab w:val="center" w:pos="4536"/>
        <w:tab w:val="right" w:pos="9072"/>
      </w:tabs>
      <w:spacing w:after="0" w:line="240" w:lineRule="auto"/>
    </w:pPr>
  </w:style>
  <w:style w:type="character" w:customStyle="1" w:styleId="PisMrk">
    <w:name w:val="Päis Märk"/>
    <w:basedOn w:val="Liguvaikefont"/>
    <w:link w:val="Pis"/>
    <w:uiPriority w:val="99"/>
    <w:rsid w:val="004639B0"/>
    <w:rPr>
      <w:rFonts w:ascii="Times New Roman" w:hAnsi="Times New Roman"/>
      <w:kern w:val="0"/>
      <w:sz w:val="24"/>
      <w14:ligatures w14:val="none"/>
    </w:rPr>
  </w:style>
  <w:style w:type="paragraph" w:styleId="Jalus">
    <w:name w:val="footer"/>
    <w:basedOn w:val="Normaallaad"/>
    <w:link w:val="JalusMrk"/>
    <w:uiPriority w:val="99"/>
    <w:unhideWhenUsed/>
    <w:rsid w:val="004639B0"/>
    <w:pPr>
      <w:tabs>
        <w:tab w:val="center" w:pos="4536"/>
        <w:tab w:val="right" w:pos="9072"/>
      </w:tabs>
      <w:spacing w:after="0" w:line="240" w:lineRule="auto"/>
    </w:pPr>
  </w:style>
  <w:style w:type="character" w:customStyle="1" w:styleId="JalusMrk">
    <w:name w:val="Jalus Märk"/>
    <w:basedOn w:val="Liguvaikefont"/>
    <w:link w:val="Jalus"/>
    <w:uiPriority w:val="99"/>
    <w:rsid w:val="004639B0"/>
    <w:rPr>
      <w:rFonts w:ascii="Times New Roman" w:hAnsi="Times New Roman"/>
      <w:kern w:val="0"/>
      <w:sz w:val="24"/>
      <w14:ligatures w14:val="none"/>
    </w:rPr>
  </w:style>
  <w:style w:type="character" w:customStyle="1" w:styleId="cf01">
    <w:name w:val="cf01"/>
    <w:basedOn w:val="Liguvaikefont"/>
    <w:rsid w:val="001B0A36"/>
    <w:rPr>
      <w:rFonts w:ascii="Segoe UI" w:hAnsi="Segoe UI" w:cs="Segoe UI" w:hint="default"/>
      <w:color w:val="202020"/>
      <w:sz w:val="18"/>
      <w:szCs w:val="18"/>
      <w:shd w:val="clear" w:color="auto" w:fill="FFFFFF"/>
    </w:rPr>
  </w:style>
  <w:style w:type="paragraph" w:customStyle="1" w:styleId="Default">
    <w:name w:val="Default"/>
    <w:rsid w:val="006020F4"/>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1884">
      <w:bodyDiv w:val="1"/>
      <w:marLeft w:val="0"/>
      <w:marRight w:val="0"/>
      <w:marTop w:val="0"/>
      <w:marBottom w:val="0"/>
      <w:divBdr>
        <w:top w:val="none" w:sz="0" w:space="0" w:color="auto"/>
        <w:left w:val="none" w:sz="0" w:space="0" w:color="auto"/>
        <w:bottom w:val="none" w:sz="0" w:space="0" w:color="auto"/>
        <w:right w:val="none" w:sz="0" w:space="0" w:color="auto"/>
      </w:divBdr>
    </w:div>
    <w:div w:id="795489405">
      <w:bodyDiv w:val="1"/>
      <w:marLeft w:val="0"/>
      <w:marRight w:val="0"/>
      <w:marTop w:val="0"/>
      <w:marBottom w:val="0"/>
      <w:divBdr>
        <w:top w:val="none" w:sz="0" w:space="0" w:color="auto"/>
        <w:left w:val="none" w:sz="0" w:space="0" w:color="auto"/>
        <w:bottom w:val="none" w:sz="0" w:space="0" w:color="auto"/>
        <w:right w:val="none" w:sz="0" w:space="0" w:color="auto"/>
      </w:divBdr>
    </w:div>
    <w:div w:id="938828242">
      <w:bodyDiv w:val="1"/>
      <w:marLeft w:val="0"/>
      <w:marRight w:val="0"/>
      <w:marTop w:val="0"/>
      <w:marBottom w:val="0"/>
      <w:divBdr>
        <w:top w:val="none" w:sz="0" w:space="0" w:color="auto"/>
        <w:left w:val="none" w:sz="0" w:space="0" w:color="auto"/>
        <w:bottom w:val="none" w:sz="0" w:space="0" w:color="auto"/>
        <w:right w:val="none" w:sz="0" w:space="0" w:color="auto"/>
      </w:divBdr>
    </w:div>
    <w:div w:id="198615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192DC-D958-47A4-B058-E3064DDB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784</Words>
  <Characters>4553</Characters>
  <Application>Microsoft Office Word</Application>
  <DocSecurity>0</DocSecurity>
  <Lines>37</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Voor</dc:creator>
  <cp:keywords/>
  <dc:description/>
  <cp:lastModifiedBy>Kärt Voor</cp:lastModifiedBy>
  <cp:revision>15</cp:revision>
  <dcterms:created xsi:type="dcterms:W3CDTF">2024-03-06T12:17:00Z</dcterms:created>
  <dcterms:modified xsi:type="dcterms:W3CDTF">2024-03-08T11:02:00Z</dcterms:modified>
</cp:coreProperties>
</file>